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F0A4E" w14:textId="77777777" w:rsidR="00FC5578" w:rsidRPr="008A0D1B" w:rsidRDefault="00FC5578" w:rsidP="0081025D">
      <w:pPr>
        <w:ind w:left="2160" w:hanging="2160"/>
        <w:jc w:val="center"/>
        <w:rPr>
          <w:b/>
          <w:sz w:val="22"/>
          <w:szCs w:val="22"/>
          <w:lang w:val="ro-RO"/>
        </w:rPr>
      </w:pPr>
    </w:p>
    <w:p w14:paraId="5C2A06D8" w14:textId="77777777" w:rsidR="001E5D5D" w:rsidRDefault="001E5D5D" w:rsidP="006B1B32">
      <w:pPr>
        <w:jc w:val="center"/>
        <w:rPr>
          <w:ins w:id="0" w:author="Nicoleta" w:date="2023-05-22T15:59:00Z"/>
          <w:b/>
          <w:sz w:val="22"/>
          <w:szCs w:val="22"/>
          <w:lang w:val="ro-RO"/>
        </w:rPr>
      </w:pPr>
    </w:p>
    <w:p w14:paraId="2DBBB541" w14:textId="77777777" w:rsidR="001E5D5D" w:rsidRDefault="001E5D5D" w:rsidP="006B1B32">
      <w:pPr>
        <w:jc w:val="center"/>
        <w:rPr>
          <w:ins w:id="1" w:author="Nicoleta" w:date="2023-05-22T15:59:00Z"/>
          <w:b/>
          <w:sz w:val="22"/>
          <w:szCs w:val="22"/>
          <w:lang w:val="ro-RO"/>
        </w:rPr>
      </w:pPr>
    </w:p>
    <w:p w14:paraId="7E47D9E8" w14:textId="77777777" w:rsidR="001E5D5D" w:rsidRDefault="001E5D5D" w:rsidP="006B1B32">
      <w:pPr>
        <w:jc w:val="center"/>
        <w:rPr>
          <w:ins w:id="2" w:author="Nicoleta" w:date="2023-05-22T15:59:00Z"/>
          <w:b/>
          <w:sz w:val="22"/>
          <w:szCs w:val="22"/>
          <w:lang w:val="ro-RO"/>
        </w:rPr>
      </w:pPr>
    </w:p>
    <w:p w14:paraId="4F259615" w14:textId="77777777" w:rsidR="001E5D5D" w:rsidRDefault="001E5D5D" w:rsidP="006B1B32">
      <w:pPr>
        <w:jc w:val="center"/>
        <w:rPr>
          <w:ins w:id="3" w:author="Nicoleta" w:date="2023-05-22T15:59:00Z"/>
          <w:b/>
          <w:sz w:val="22"/>
          <w:szCs w:val="22"/>
          <w:lang w:val="ro-RO"/>
        </w:rPr>
      </w:pPr>
    </w:p>
    <w:p w14:paraId="29A25BE0" w14:textId="77777777" w:rsidR="001E5D5D" w:rsidRDefault="001E5D5D" w:rsidP="006B1B32">
      <w:pPr>
        <w:jc w:val="center"/>
        <w:rPr>
          <w:ins w:id="4" w:author="Nicoleta" w:date="2023-05-22T15:59:00Z"/>
          <w:b/>
          <w:sz w:val="22"/>
          <w:szCs w:val="22"/>
          <w:lang w:val="ro-RO"/>
        </w:rPr>
      </w:pPr>
    </w:p>
    <w:p w14:paraId="40C984A7" w14:textId="0F3868B6" w:rsidR="001E5D5D" w:rsidRPr="00204E73" w:rsidRDefault="00313CEA" w:rsidP="00313CEA">
      <w:pPr>
        <w:jc w:val="right"/>
        <w:rPr>
          <w:ins w:id="5" w:author="Nicoleta" w:date="2023-05-22T15:59:00Z"/>
          <w:rFonts w:ascii="Calibri" w:hAnsi="Calibri" w:cs="Calibri"/>
          <w:b/>
          <w:sz w:val="22"/>
          <w:szCs w:val="22"/>
          <w:shd w:val="clear" w:color="auto" w:fill="B4C6E7"/>
          <w:lang w:val="it-IT"/>
        </w:rPr>
      </w:pPr>
      <w:r>
        <w:rPr>
          <w:rFonts w:ascii="Calibri" w:hAnsi="Calibri" w:cs="Calibri"/>
          <w:b/>
          <w:sz w:val="22"/>
          <w:szCs w:val="22"/>
          <w:highlight w:val="cyan"/>
          <w:lang w:val="it-IT"/>
        </w:rPr>
        <w:t>ANEXA 34</w:t>
      </w:r>
      <w:ins w:id="6" w:author="Nicoleta" w:date="2023-05-22T15:59:00Z">
        <w:del w:id="7" w:author="adrse_2@outlook.com" w:date="2023-09-19T15:14:00Z">
          <w:r w:rsidR="001E5D5D" w:rsidRPr="00204E73" w:rsidDel="001C29FD">
            <w:rPr>
              <w:rFonts w:ascii="Calibri" w:hAnsi="Calibri" w:cs="Calibri"/>
              <w:b/>
              <w:sz w:val="22"/>
              <w:szCs w:val="22"/>
              <w:highlight w:val="cyan"/>
              <w:lang w:val="it-IT"/>
            </w:rPr>
            <w:delText>1</w:delText>
          </w:r>
        </w:del>
      </w:ins>
    </w:p>
    <w:p w14:paraId="5841CFAD" w14:textId="77777777" w:rsidR="001E5D5D" w:rsidRDefault="001E5D5D" w:rsidP="006B1B32">
      <w:pPr>
        <w:jc w:val="center"/>
        <w:rPr>
          <w:ins w:id="8" w:author="Nicoleta" w:date="2023-05-22T15:59:00Z"/>
          <w:b/>
          <w:sz w:val="22"/>
          <w:szCs w:val="22"/>
          <w:lang w:val="ro-RO"/>
        </w:rPr>
      </w:pPr>
    </w:p>
    <w:p w14:paraId="3DE421EA" w14:textId="4DFF5A8E" w:rsidR="00071C32" w:rsidRPr="008A0D1B" w:rsidRDefault="00A33E0D" w:rsidP="006B1B32">
      <w:pPr>
        <w:jc w:val="center"/>
        <w:rPr>
          <w:b/>
          <w:sz w:val="22"/>
          <w:szCs w:val="22"/>
          <w:lang w:val="ro-RO"/>
        </w:rPr>
      </w:pPr>
      <w:ins w:id="9" w:author="Nicoleta" w:date="2023-05-17T10:59:00Z">
        <w:r>
          <w:rPr>
            <w:b/>
            <w:sz w:val="22"/>
            <w:szCs w:val="22"/>
            <w:lang w:val="ro-RO"/>
          </w:rPr>
          <w:t>Anexa 23-</w:t>
        </w:r>
      </w:ins>
      <w:r w:rsidR="00071C32" w:rsidRPr="008A0D1B">
        <w:rPr>
          <w:b/>
          <w:sz w:val="22"/>
          <w:szCs w:val="22"/>
          <w:lang w:val="ro-RO"/>
        </w:rPr>
        <w:t>Lista de</w:t>
      </w:r>
      <w:r w:rsidR="00C20196" w:rsidRPr="008A0D1B">
        <w:rPr>
          <w:b/>
          <w:sz w:val="22"/>
          <w:szCs w:val="22"/>
          <w:lang w:val="ro-RO"/>
        </w:rPr>
        <w:t xml:space="preserve"> </w:t>
      </w:r>
      <w:r w:rsidR="00071C32" w:rsidRPr="008A0D1B">
        <w:rPr>
          <w:b/>
          <w:sz w:val="22"/>
          <w:szCs w:val="22"/>
          <w:lang w:val="ro-RO"/>
        </w:rPr>
        <w:t>verificare</w:t>
      </w:r>
      <w:r w:rsidR="00C20196" w:rsidRPr="008A0D1B">
        <w:rPr>
          <w:b/>
          <w:sz w:val="22"/>
          <w:szCs w:val="22"/>
          <w:lang w:val="ro-RO"/>
        </w:rPr>
        <w:t xml:space="preserve"> </w:t>
      </w:r>
      <w:r w:rsidR="00071C32" w:rsidRPr="008A0D1B">
        <w:rPr>
          <w:b/>
          <w:sz w:val="22"/>
          <w:szCs w:val="22"/>
          <w:lang w:val="ro-RO"/>
        </w:rPr>
        <w:t>a</w:t>
      </w:r>
      <w:r w:rsidR="00C20196" w:rsidRPr="008A0D1B">
        <w:rPr>
          <w:b/>
          <w:sz w:val="22"/>
          <w:szCs w:val="22"/>
          <w:lang w:val="ro-RO"/>
        </w:rPr>
        <w:t xml:space="preserve"> </w:t>
      </w:r>
      <w:r w:rsidR="006A4A7F" w:rsidRPr="008A0D1B">
        <w:rPr>
          <w:b/>
          <w:sz w:val="22"/>
          <w:szCs w:val="22"/>
          <w:lang w:val="ro-RO"/>
        </w:rPr>
        <w:t>achizițiilor directe</w:t>
      </w:r>
      <w:ins w:id="10" w:author="Nicoleta" w:date="2023-05-17T10:58:00Z">
        <w:r>
          <w:rPr>
            <w:b/>
            <w:sz w:val="22"/>
            <w:szCs w:val="22"/>
            <w:lang w:val="ro-RO"/>
          </w:rPr>
          <w:t xml:space="preserve"> si a conflictului de inte</w:t>
        </w:r>
      </w:ins>
      <w:ins w:id="11" w:author="Nicoleta" w:date="2023-05-17T10:59:00Z">
        <w:r>
          <w:rPr>
            <w:b/>
            <w:sz w:val="22"/>
            <w:szCs w:val="22"/>
            <w:lang w:val="ro-RO"/>
          </w:rPr>
          <w:t>rese</w:t>
        </w:r>
      </w:ins>
      <w:del w:id="12" w:author="Nicoleta" w:date="2023-05-17T10:58:00Z">
        <w:r w:rsidR="00071C32" w:rsidRPr="008A0D1B" w:rsidDel="00A33E0D">
          <w:rPr>
            <w:b/>
            <w:sz w:val="22"/>
            <w:szCs w:val="22"/>
            <w:lang w:val="ro-RO"/>
          </w:rPr>
          <w:delText xml:space="preserve">, </w:delText>
        </w:r>
      </w:del>
    </w:p>
    <w:p w14:paraId="445CB3D6" w14:textId="2B512A28" w:rsidR="00C20196" w:rsidDel="001E5D5D" w:rsidRDefault="0081025D" w:rsidP="006B1B32">
      <w:pPr>
        <w:jc w:val="center"/>
        <w:rPr>
          <w:del w:id="13" w:author="Nicoleta" w:date="2023-05-22T15:59:00Z"/>
          <w:b/>
          <w:sz w:val="22"/>
          <w:szCs w:val="22"/>
          <w:lang w:val="ro-RO"/>
        </w:rPr>
      </w:pPr>
      <w:del w:id="14" w:author="Nicoleta" w:date="2023-05-17T10:58:00Z">
        <w:r w:rsidRPr="008A0D1B" w:rsidDel="00A33E0D">
          <w:rPr>
            <w:b/>
            <w:sz w:val="22"/>
            <w:szCs w:val="22"/>
            <w:lang w:val="ro-RO"/>
          </w:rPr>
          <w:delText xml:space="preserve">prevăzute de </w:delText>
        </w:r>
        <w:r w:rsidR="00A12B66" w:rsidRPr="008A0D1B" w:rsidDel="00A33E0D">
          <w:rPr>
            <w:b/>
            <w:sz w:val="22"/>
            <w:szCs w:val="22"/>
            <w:lang w:val="ro-RO"/>
          </w:rPr>
          <w:delText>L</w:delText>
        </w:r>
        <w:r w:rsidR="00071C32" w:rsidRPr="008A0D1B" w:rsidDel="00A33E0D">
          <w:rPr>
            <w:b/>
            <w:sz w:val="22"/>
            <w:szCs w:val="22"/>
            <w:lang w:val="ro-RO"/>
          </w:rPr>
          <w:delText>egea</w:delText>
        </w:r>
        <w:r w:rsidR="00A12B66" w:rsidRPr="008A0D1B" w:rsidDel="00A33E0D">
          <w:rPr>
            <w:b/>
            <w:sz w:val="22"/>
            <w:szCs w:val="22"/>
            <w:lang w:val="ro-RO"/>
          </w:rPr>
          <w:delText xml:space="preserve"> </w:delText>
        </w:r>
        <w:r w:rsidRPr="008A0D1B" w:rsidDel="00A33E0D">
          <w:rPr>
            <w:b/>
            <w:sz w:val="22"/>
            <w:szCs w:val="22"/>
            <w:lang w:val="ro-RO"/>
          </w:rPr>
          <w:delText xml:space="preserve">nr. </w:delText>
        </w:r>
        <w:r w:rsidR="00691AE5" w:rsidRPr="008A0D1B" w:rsidDel="00A33E0D">
          <w:rPr>
            <w:b/>
            <w:sz w:val="22"/>
            <w:szCs w:val="22"/>
            <w:lang w:val="ro-RO"/>
          </w:rPr>
          <w:delText xml:space="preserve">98/2016 </w:delText>
        </w:r>
        <w:r w:rsidR="00960AEB" w:rsidDel="00A33E0D">
          <w:rPr>
            <w:b/>
            <w:sz w:val="22"/>
            <w:szCs w:val="22"/>
            <w:lang w:val="ro-RO"/>
          </w:rPr>
          <w:delText xml:space="preserve">privind achizițiile publice </w:delText>
        </w:r>
        <w:r w:rsidR="00691AE5" w:rsidRPr="008A0D1B" w:rsidDel="00A33E0D">
          <w:rPr>
            <w:b/>
            <w:sz w:val="22"/>
            <w:szCs w:val="22"/>
            <w:lang w:val="ro-RO"/>
          </w:rPr>
          <w:delText>şi</w:delText>
        </w:r>
        <w:r w:rsidR="00A12B66" w:rsidRPr="008A0D1B" w:rsidDel="00A33E0D">
          <w:rPr>
            <w:b/>
            <w:sz w:val="22"/>
            <w:szCs w:val="22"/>
            <w:lang w:val="ro-RO"/>
          </w:rPr>
          <w:delText xml:space="preserve"> L</w:delText>
        </w:r>
        <w:r w:rsidR="00071C32" w:rsidRPr="008A0D1B" w:rsidDel="00A33E0D">
          <w:rPr>
            <w:b/>
            <w:sz w:val="22"/>
            <w:szCs w:val="22"/>
            <w:lang w:val="ro-RO"/>
          </w:rPr>
          <w:delText>egea</w:delText>
        </w:r>
        <w:r w:rsidR="00A12B66" w:rsidRPr="008A0D1B" w:rsidDel="00A33E0D">
          <w:rPr>
            <w:b/>
            <w:sz w:val="22"/>
            <w:szCs w:val="22"/>
            <w:lang w:val="ro-RO"/>
          </w:rPr>
          <w:delText xml:space="preserve"> </w:delText>
        </w:r>
        <w:r w:rsidRPr="008A0D1B" w:rsidDel="00A33E0D">
          <w:rPr>
            <w:b/>
            <w:sz w:val="22"/>
            <w:szCs w:val="22"/>
            <w:lang w:val="ro-RO"/>
          </w:rPr>
          <w:delText xml:space="preserve">nr. </w:delText>
        </w:r>
        <w:r w:rsidR="00A12B66" w:rsidRPr="008A0D1B" w:rsidDel="00A33E0D">
          <w:rPr>
            <w:b/>
            <w:sz w:val="22"/>
            <w:szCs w:val="22"/>
            <w:lang w:val="ro-RO"/>
          </w:rPr>
          <w:delText>99/2016</w:delText>
        </w:r>
        <w:r w:rsidR="00960AEB" w:rsidDel="00A33E0D">
          <w:rPr>
            <w:b/>
            <w:sz w:val="22"/>
            <w:szCs w:val="22"/>
            <w:lang w:val="ro-RO"/>
          </w:rPr>
          <w:delText xml:space="preserve"> privind achizițiile sectoriale</w:delText>
        </w:r>
        <w:r w:rsidR="00696481" w:rsidRPr="008A0D1B" w:rsidDel="00A33E0D">
          <w:rPr>
            <w:b/>
            <w:sz w:val="22"/>
            <w:szCs w:val="22"/>
            <w:lang w:val="ro-RO"/>
          </w:rPr>
          <w:delText>, cu modificările și completările ulterioare</w:delText>
        </w:r>
      </w:del>
    </w:p>
    <w:p w14:paraId="285E2BF9" w14:textId="4263F93A" w:rsidR="00552385" w:rsidRPr="008A0D1B" w:rsidDel="001E5D5D" w:rsidRDefault="00552385" w:rsidP="006B1B32">
      <w:pPr>
        <w:jc w:val="center"/>
        <w:rPr>
          <w:del w:id="15" w:author="Nicoleta" w:date="2023-05-22T15:59:00Z"/>
          <w:b/>
          <w:sz w:val="22"/>
          <w:szCs w:val="22"/>
          <w:lang w:val="ro-RO"/>
        </w:rPr>
      </w:pPr>
    </w:p>
    <w:p w14:paraId="394ED1FB" w14:textId="77777777" w:rsidR="002176D1" w:rsidRPr="008A0D1B" w:rsidRDefault="002176D1" w:rsidP="006B1B32">
      <w:pPr>
        <w:jc w:val="center"/>
        <w:rPr>
          <w:b/>
          <w:sz w:val="22"/>
          <w:szCs w:val="22"/>
          <w:lang w:val="ro-RO"/>
        </w:rPr>
      </w:pPr>
    </w:p>
    <w:tbl>
      <w:tblPr>
        <w:tblStyle w:val="TableGrid"/>
        <w:tblW w:w="0" w:type="auto"/>
        <w:tblInd w:w="552" w:type="dxa"/>
        <w:tblLook w:val="04A0" w:firstRow="1" w:lastRow="0" w:firstColumn="1" w:lastColumn="0" w:noHBand="0" w:noVBand="1"/>
      </w:tblPr>
      <w:tblGrid>
        <w:gridCol w:w="4915"/>
        <w:gridCol w:w="8108"/>
      </w:tblGrid>
      <w:tr w:rsidR="002176D1" w:rsidRPr="008A0D1B" w14:paraId="513A5AC1" w14:textId="77777777" w:rsidTr="00552385">
        <w:tc>
          <w:tcPr>
            <w:tcW w:w="4915" w:type="dxa"/>
          </w:tcPr>
          <w:p w14:paraId="435ED7B9" w14:textId="59BD7D1F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 xml:space="preserve">Program </w:t>
            </w:r>
            <w:r w:rsidR="00922DA1" w:rsidRPr="008A0D1B">
              <w:rPr>
                <w:b/>
                <w:sz w:val="22"/>
                <w:szCs w:val="22"/>
                <w:lang w:val="ro-RO"/>
              </w:rPr>
              <w:t>operațional</w:t>
            </w:r>
          </w:p>
        </w:tc>
        <w:tc>
          <w:tcPr>
            <w:tcW w:w="8108" w:type="dxa"/>
          </w:tcPr>
          <w:p w14:paraId="2886AA27" w14:textId="77777777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2176D1" w:rsidRPr="008A0D1B" w14:paraId="75237B4E" w14:textId="77777777" w:rsidTr="00552385">
        <w:tc>
          <w:tcPr>
            <w:tcW w:w="4915" w:type="dxa"/>
          </w:tcPr>
          <w:p w14:paraId="46B88DFB" w14:textId="4EAAC687" w:rsidR="002176D1" w:rsidRPr="008A0D1B" w:rsidRDefault="005C770E" w:rsidP="005C770E">
            <w:pPr>
              <w:jc w:val="both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Prioritate</w:t>
            </w:r>
          </w:p>
        </w:tc>
        <w:tc>
          <w:tcPr>
            <w:tcW w:w="8108" w:type="dxa"/>
          </w:tcPr>
          <w:p w14:paraId="312BB74B" w14:textId="77777777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2176D1" w:rsidRPr="008A0D1B" w14:paraId="585BBC32" w14:textId="77777777" w:rsidTr="00552385">
        <w:tc>
          <w:tcPr>
            <w:tcW w:w="4915" w:type="dxa"/>
          </w:tcPr>
          <w:p w14:paraId="6D756022" w14:textId="14A580C5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>Obiectiv specific</w:t>
            </w:r>
          </w:p>
        </w:tc>
        <w:tc>
          <w:tcPr>
            <w:tcW w:w="8108" w:type="dxa"/>
          </w:tcPr>
          <w:p w14:paraId="4AF5F242" w14:textId="77777777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5C770E" w:rsidRPr="008A0D1B" w14:paraId="1D93C954" w14:textId="77777777" w:rsidTr="00552385">
        <w:tc>
          <w:tcPr>
            <w:tcW w:w="4915" w:type="dxa"/>
          </w:tcPr>
          <w:p w14:paraId="64A012FC" w14:textId="499F58E2" w:rsidR="005C770E" w:rsidRPr="008A0D1B" w:rsidRDefault="005C770E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5B69F1">
              <w:rPr>
                <w:b/>
                <w:sz w:val="22"/>
                <w:szCs w:val="22"/>
                <w:lang w:val="ro-RO"/>
              </w:rPr>
              <w:t>Intervenție</w:t>
            </w:r>
          </w:p>
        </w:tc>
        <w:tc>
          <w:tcPr>
            <w:tcW w:w="8108" w:type="dxa"/>
          </w:tcPr>
          <w:p w14:paraId="6C052CC7" w14:textId="77777777" w:rsidR="005C770E" w:rsidRPr="008A0D1B" w:rsidRDefault="005C770E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2176D1" w:rsidRPr="008A0D1B" w14:paraId="682E5B8A" w14:textId="77777777" w:rsidTr="00552385">
        <w:tc>
          <w:tcPr>
            <w:tcW w:w="4915" w:type="dxa"/>
          </w:tcPr>
          <w:p w14:paraId="4EABCCA7" w14:textId="06D3537A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>Codul proiectului (SMIS)</w:t>
            </w:r>
          </w:p>
        </w:tc>
        <w:tc>
          <w:tcPr>
            <w:tcW w:w="8108" w:type="dxa"/>
          </w:tcPr>
          <w:p w14:paraId="2FD70D84" w14:textId="77777777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CA02BD" w:rsidRPr="008A0D1B" w14:paraId="60E6DF4C" w14:textId="77777777" w:rsidTr="00552385">
        <w:tc>
          <w:tcPr>
            <w:tcW w:w="4915" w:type="dxa"/>
          </w:tcPr>
          <w:p w14:paraId="1BC57777" w14:textId="763E94CD" w:rsidR="00CA02BD" w:rsidRPr="008A0D1B" w:rsidRDefault="00CA02BD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>Titlul proiectului</w:t>
            </w:r>
          </w:p>
        </w:tc>
        <w:tc>
          <w:tcPr>
            <w:tcW w:w="8108" w:type="dxa"/>
          </w:tcPr>
          <w:p w14:paraId="0184DB8A" w14:textId="77777777" w:rsidR="00CA02BD" w:rsidRPr="008A0D1B" w:rsidRDefault="00CA02BD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2176D1" w:rsidRPr="008A0D1B" w14:paraId="28AB035D" w14:textId="77777777" w:rsidTr="00552385">
        <w:tc>
          <w:tcPr>
            <w:tcW w:w="4915" w:type="dxa"/>
          </w:tcPr>
          <w:p w14:paraId="2903FFF1" w14:textId="278546C1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>Denumire beneficiar</w:t>
            </w:r>
          </w:p>
        </w:tc>
        <w:tc>
          <w:tcPr>
            <w:tcW w:w="8108" w:type="dxa"/>
          </w:tcPr>
          <w:p w14:paraId="197E9872" w14:textId="77777777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2176D1" w:rsidRPr="00313CEA" w14:paraId="6FEBB400" w14:textId="77777777" w:rsidTr="00552385">
        <w:tc>
          <w:tcPr>
            <w:tcW w:w="4915" w:type="dxa"/>
          </w:tcPr>
          <w:p w14:paraId="104FBB99" w14:textId="28B4AF57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 xml:space="preserve">Nr./data contractului de </w:t>
            </w:r>
            <w:r w:rsidR="00922DA1" w:rsidRPr="008A0D1B">
              <w:rPr>
                <w:b/>
                <w:sz w:val="22"/>
                <w:szCs w:val="22"/>
                <w:lang w:val="ro-RO"/>
              </w:rPr>
              <w:t>finanțare</w:t>
            </w:r>
          </w:p>
        </w:tc>
        <w:tc>
          <w:tcPr>
            <w:tcW w:w="8108" w:type="dxa"/>
          </w:tcPr>
          <w:p w14:paraId="5DDC851E" w14:textId="77777777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2176D1" w:rsidRPr="008A0D1B" w14:paraId="49FB607C" w14:textId="77777777" w:rsidTr="00552385">
        <w:tc>
          <w:tcPr>
            <w:tcW w:w="4915" w:type="dxa"/>
          </w:tcPr>
          <w:p w14:paraId="2A9AFC72" w14:textId="6BFBCADB" w:rsidR="002176D1" w:rsidRPr="008A0D1B" w:rsidRDefault="005E51F8" w:rsidP="005E51F8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5B69F1">
              <w:rPr>
                <w:b/>
                <w:sz w:val="22"/>
                <w:szCs w:val="22"/>
                <w:lang w:val="ro-RO"/>
              </w:rPr>
              <w:t>Număr</w:t>
            </w:r>
            <w:r w:rsidR="002176D1" w:rsidRPr="005B69F1">
              <w:rPr>
                <w:b/>
                <w:sz w:val="22"/>
                <w:szCs w:val="22"/>
                <w:lang w:val="ro-RO"/>
              </w:rPr>
              <w:t xml:space="preserve"> SEAP</w:t>
            </w:r>
            <w:r w:rsidRPr="005B69F1">
              <w:rPr>
                <w:b/>
                <w:sz w:val="22"/>
                <w:szCs w:val="22"/>
                <w:lang w:val="ro-RO"/>
              </w:rPr>
              <w:t xml:space="preserve"> (cod unic)</w:t>
            </w:r>
            <w:r w:rsidR="00552385" w:rsidRPr="005B69F1">
              <w:rPr>
                <w:b/>
                <w:sz w:val="22"/>
                <w:szCs w:val="22"/>
                <w:lang w:val="ro-RO"/>
              </w:rPr>
              <w:t xml:space="preserve"> </w:t>
            </w:r>
            <w:r w:rsidR="00552385" w:rsidRPr="005B69F1">
              <w:rPr>
                <w:i/>
                <w:sz w:val="22"/>
                <w:szCs w:val="22"/>
                <w:lang w:val="ro-RO"/>
              </w:rPr>
              <w:t>(dacă este cazul)</w:t>
            </w:r>
          </w:p>
        </w:tc>
        <w:tc>
          <w:tcPr>
            <w:tcW w:w="8108" w:type="dxa"/>
          </w:tcPr>
          <w:p w14:paraId="16D379FB" w14:textId="77777777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2176D1" w:rsidRPr="008A0D1B" w14:paraId="5870C432" w14:textId="77777777" w:rsidTr="00552385">
        <w:tc>
          <w:tcPr>
            <w:tcW w:w="4915" w:type="dxa"/>
          </w:tcPr>
          <w:p w14:paraId="16B24BCD" w14:textId="5FAC4728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 xml:space="preserve">Denumire </w:t>
            </w:r>
            <w:r w:rsidR="00074842" w:rsidRPr="008A0D1B">
              <w:rPr>
                <w:b/>
                <w:sz w:val="22"/>
                <w:szCs w:val="22"/>
                <w:lang w:val="ro-RO"/>
              </w:rPr>
              <w:t>achiziție</w:t>
            </w:r>
          </w:p>
        </w:tc>
        <w:tc>
          <w:tcPr>
            <w:tcW w:w="8108" w:type="dxa"/>
          </w:tcPr>
          <w:p w14:paraId="5112C733" w14:textId="77777777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2176D1" w:rsidRPr="008A0D1B" w14:paraId="0E34D3B7" w14:textId="77777777" w:rsidTr="00552385">
        <w:trPr>
          <w:trHeight w:val="130"/>
        </w:trPr>
        <w:tc>
          <w:tcPr>
            <w:tcW w:w="4915" w:type="dxa"/>
          </w:tcPr>
          <w:p w14:paraId="185F9F96" w14:textId="4189C52F" w:rsidR="002176D1" w:rsidRPr="008A0D1B" w:rsidRDefault="002176D1" w:rsidP="00922DA1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>Valoarea estimat</w:t>
            </w:r>
            <w:r w:rsidR="00922DA1" w:rsidRPr="008A0D1B">
              <w:rPr>
                <w:b/>
                <w:sz w:val="22"/>
                <w:szCs w:val="22"/>
                <w:lang w:val="ro-RO"/>
              </w:rPr>
              <w:t>ă</w:t>
            </w:r>
            <w:r w:rsidRPr="008A0D1B">
              <w:rPr>
                <w:b/>
                <w:sz w:val="22"/>
                <w:szCs w:val="22"/>
                <w:lang w:val="ro-RO"/>
              </w:rPr>
              <w:t xml:space="preserve"> a achizi</w:t>
            </w:r>
            <w:r w:rsidR="00922DA1" w:rsidRPr="008A0D1B">
              <w:rPr>
                <w:b/>
                <w:sz w:val="22"/>
                <w:szCs w:val="22"/>
                <w:lang w:val="ro-RO"/>
              </w:rPr>
              <w:t>ț</w:t>
            </w:r>
            <w:r w:rsidRPr="008A0D1B">
              <w:rPr>
                <w:b/>
                <w:sz w:val="22"/>
                <w:szCs w:val="22"/>
                <w:lang w:val="ro-RO"/>
              </w:rPr>
              <w:t>iei</w:t>
            </w:r>
          </w:p>
        </w:tc>
        <w:tc>
          <w:tcPr>
            <w:tcW w:w="8108" w:type="dxa"/>
          </w:tcPr>
          <w:p w14:paraId="2779FEE8" w14:textId="77777777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2176D1" w:rsidRPr="0092554E" w14:paraId="455E9643" w14:textId="77777777" w:rsidTr="00552385">
        <w:tc>
          <w:tcPr>
            <w:tcW w:w="4915" w:type="dxa"/>
          </w:tcPr>
          <w:p w14:paraId="462B94D3" w14:textId="5A2E9ABF" w:rsidR="002176D1" w:rsidRPr="008A0D1B" w:rsidRDefault="00CA02BD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>Modalitate de achiziție</w:t>
            </w:r>
          </w:p>
        </w:tc>
        <w:tc>
          <w:tcPr>
            <w:tcW w:w="8108" w:type="dxa"/>
          </w:tcPr>
          <w:p w14:paraId="32311480" w14:textId="4716F8D4" w:rsidR="00552385" w:rsidRPr="005B69F1" w:rsidRDefault="00552385" w:rsidP="00552385">
            <w:pPr>
              <w:jc w:val="both"/>
              <w:rPr>
                <w:i/>
                <w:color w:val="000000" w:themeColor="text1"/>
                <w:sz w:val="22"/>
                <w:szCs w:val="22"/>
                <w:lang w:val="ro-RO"/>
              </w:rPr>
            </w:pPr>
            <w:r w:rsidRPr="005B69F1">
              <w:rPr>
                <w:i/>
                <w:color w:val="000000" w:themeColor="text1"/>
                <w:sz w:val="22"/>
                <w:szCs w:val="22"/>
                <w:lang w:val="ro-RO"/>
              </w:rPr>
              <w:t>Catalog electronic / Anunț într-o secțiune dedicată a website-ului propriu sau al SEAP</w:t>
            </w:r>
          </w:p>
          <w:p w14:paraId="5D8AEF74" w14:textId="1F4093C8" w:rsidR="00CA02BD" w:rsidRPr="005B69F1" w:rsidRDefault="00552385" w:rsidP="002176D1">
            <w:pPr>
              <w:jc w:val="both"/>
              <w:rPr>
                <w:i/>
                <w:color w:val="000000" w:themeColor="text1"/>
                <w:sz w:val="22"/>
                <w:szCs w:val="22"/>
                <w:lang w:val="ro-RO"/>
              </w:rPr>
            </w:pPr>
            <w:r w:rsidRPr="005B69F1">
              <w:rPr>
                <w:i/>
                <w:color w:val="000000" w:themeColor="text1"/>
                <w:sz w:val="22"/>
                <w:szCs w:val="22"/>
                <w:lang w:val="ro-RO"/>
              </w:rPr>
              <w:t>Consultarea a minimum trei operatori economici</w:t>
            </w:r>
          </w:p>
          <w:p w14:paraId="07DE5225" w14:textId="77777777" w:rsidR="00552385" w:rsidRPr="005B69F1" w:rsidRDefault="00552385" w:rsidP="00552385">
            <w:pPr>
              <w:jc w:val="both"/>
              <w:rPr>
                <w:i/>
                <w:color w:val="000000" w:themeColor="text1"/>
                <w:sz w:val="22"/>
                <w:szCs w:val="22"/>
                <w:lang w:val="ro-RO"/>
              </w:rPr>
            </w:pPr>
            <w:r w:rsidRPr="005B69F1">
              <w:rPr>
                <w:i/>
                <w:color w:val="000000" w:themeColor="text1"/>
                <w:sz w:val="22"/>
                <w:szCs w:val="22"/>
                <w:lang w:val="ro-RO"/>
              </w:rPr>
              <w:t>Direct, pe baza unei singure oferte</w:t>
            </w:r>
          </w:p>
          <w:p w14:paraId="3BB4576D" w14:textId="48ECE014" w:rsidR="00CA02BD" w:rsidRPr="005B69F1" w:rsidDel="00637C3B" w:rsidRDefault="00CA02BD" w:rsidP="002176D1">
            <w:pPr>
              <w:jc w:val="both"/>
              <w:rPr>
                <w:del w:id="16" w:author="Nicoleta" w:date="2023-05-17T11:10:00Z"/>
                <w:i/>
                <w:color w:val="000000" w:themeColor="text1"/>
                <w:sz w:val="22"/>
                <w:szCs w:val="22"/>
                <w:lang w:val="ro-RO"/>
              </w:rPr>
            </w:pPr>
            <w:r w:rsidRPr="005B69F1">
              <w:rPr>
                <w:i/>
                <w:color w:val="000000" w:themeColor="text1"/>
                <w:sz w:val="22"/>
                <w:szCs w:val="22"/>
                <w:lang w:val="ro-RO"/>
              </w:rPr>
              <w:t>Direc</w:t>
            </w:r>
            <w:r w:rsidR="005B69F1">
              <w:rPr>
                <w:i/>
                <w:color w:val="000000" w:themeColor="text1"/>
                <w:sz w:val="22"/>
                <w:szCs w:val="22"/>
                <w:lang w:val="ro-RO"/>
              </w:rPr>
              <w:t>t, pe baza angajamentului legal</w:t>
            </w:r>
          </w:p>
          <w:p w14:paraId="10F941D1" w14:textId="1A412B51" w:rsidR="00CA02BD" w:rsidRPr="008A0D1B" w:rsidRDefault="00CA02BD" w:rsidP="002176D1">
            <w:pPr>
              <w:jc w:val="both"/>
              <w:rPr>
                <w:i/>
                <w:color w:val="000000" w:themeColor="text1"/>
                <w:sz w:val="22"/>
                <w:szCs w:val="22"/>
                <w:highlight w:val="yellow"/>
                <w:lang w:val="ro-RO"/>
              </w:rPr>
            </w:pPr>
          </w:p>
        </w:tc>
      </w:tr>
      <w:tr w:rsidR="002176D1" w:rsidRPr="00313CEA" w14:paraId="5DFDCE3C" w14:textId="77777777" w:rsidTr="00552385">
        <w:tc>
          <w:tcPr>
            <w:tcW w:w="4915" w:type="dxa"/>
          </w:tcPr>
          <w:p w14:paraId="1989A3A8" w14:textId="3B452068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 xml:space="preserve">Tipul contractului de </w:t>
            </w:r>
            <w:r w:rsidR="00922DA1" w:rsidRPr="008A0D1B">
              <w:rPr>
                <w:b/>
                <w:sz w:val="22"/>
                <w:szCs w:val="22"/>
                <w:lang w:val="ro-RO"/>
              </w:rPr>
              <w:t xml:space="preserve">achiziție </w:t>
            </w:r>
            <w:r w:rsidR="00922DA1" w:rsidRPr="008A0D1B">
              <w:rPr>
                <w:i/>
                <w:sz w:val="22"/>
                <w:szCs w:val="22"/>
                <w:lang w:val="ro-RO"/>
              </w:rPr>
              <w:t>(dacă este cazul)</w:t>
            </w:r>
          </w:p>
        </w:tc>
        <w:tc>
          <w:tcPr>
            <w:tcW w:w="8108" w:type="dxa"/>
          </w:tcPr>
          <w:p w14:paraId="505813D6" w14:textId="77777777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2176D1" w:rsidRPr="00313CEA" w14:paraId="28422157" w14:textId="77777777" w:rsidTr="00552385">
        <w:tc>
          <w:tcPr>
            <w:tcW w:w="4915" w:type="dxa"/>
          </w:tcPr>
          <w:p w14:paraId="14CD7CBF" w14:textId="265ECA33" w:rsidR="002176D1" w:rsidRPr="008A0D1B" w:rsidRDefault="002176D1" w:rsidP="00922DA1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>Nr</w:t>
            </w:r>
            <w:r w:rsidR="00552385">
              <w:rPr>
                <w:b/>
                <w:sz w:val="22"/>
                <w:szCs w:val="22"/>
                <w:lang w:val="ro-RO"/>
              </w:rPr>
              <w:t>.</w:t>
            </w:r>
            <w:r w:rsidRPr="008A0D1B">
              <w:rPr>
                <w:b/>
                <w:sz w:val="22"/>
                <w:szCs w:val="22"/>
                <w:lang w:val="ro-RO"/>
              </w:rPr>
              <w:t xml:space="preserve">/data </w:t>
            </w:r>
            <w:r w:rsidR="005C770E" w:rsidRPr="005B69F1">
              <w:rPr>
                <w:b/>
                <w:sz w:val="22"/>
                <w:szCs w:val="22"/>
                <w:lang w:val="ro-RO"/>
              </w:rPr>
              <w:t>contract</w:t>
            </w:r>
            <w:r w:rsidRPr="008A0D1B">
              <w:rPr>
                <w:b/>
                <w:sz w:val="22"/>
                <w:szCs w:val="22"/>
                <w:lang w:val="ro-RO"/>
              </w:rPr>
              <w:t xml:space="preserve"> de </w:t>
            </w:r>
            <w:r w:rsidR="00922DA1" w:rsidRPr="008A0D1B">
              <w:rPr>
                <w:b/>
                <w:sz w:val="22"/>
                <w:szCs w:val="22"/>
                <w:lang w:val="ro-RO"/>
              </w:rPr>
              <w:t>achiziție/comandă</w:t>
            </w:r>
          </w:p>
        </w:tc>
        <w:tc>
          <w:tcPr>
            <w:tcW w:w="8108" w:type="dxa"/>
          </w:tcPr>
          <w:p w14:paraId="2A375845" w14:textId="77777777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2176D1" w:rsidRPr="008A0D1B" w14:paraId="5076E0B2" w14:textId="77777777" w:rsidTr="00552385">
        <w:tc>
          <w:tcPr>
            <w:tcW w:w="4915" w:type="dxa"/>
          </w:tcPr>
          <w:p w14:paraId="7861AF38" w14:textId="1AFE3317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>Denumire contractor</w:t>
            </w:r>
          </w:p>
        </w:tc>
        <w:tc>
          <w:tcPr>
            <w:tcW w:w="8108" w:type="dxa"/>
          </w:tcPr>
          <w:p w14:paraId="568BE902" w14:textId="77777777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2176D1" w:rsidRPr="0092554E" w14:paraId="75269C15" w14:textId="77777777" w:rsidTr="00552385">
        <w:tc>
          <w:tcPr>
            <w:tcW w:w="4915" w:type="dxa"/>
          </w:tcPr>
          <w:p w14:paraId="4759A2B5" w14:textId="3BA31D1B" w:rsidR="002176D1" w:rsidRPr="008A0D1B" w:rsidRDefault="002176D1" w:rsidP="00922DA1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>Valoarea contractului</w:t>
            </w:r>
            <w:r w:rsidR="00922DA1" w:rsidRPr="008A0D1B">
              <w:rPr>
                <w:b/>
                <w:sz w:val="22"/>
                <w:szCs w:val="22"/>
                <w:lang w:val="ro-RO"/>
              </w:rPr>
              <w:t>/comenzii</w:t>
            </w:r>
            <w:r w:rsidRPr="008A0D1B">
              <w:rPr>
                <w:b/>
                <w:sz w:val="22"/>
                <w:szCs w:val="22"/>
                <w:lang w:val="ro-RO"/>
              </w:rPr>
              <w:t xml:space="preserve"> (f</w:t>
            </w:r>
            <w:r w:rsidR="00922DA1" w:rsidRPr="008A0D1B">
              <w:rPr>
                <w:b/>
                <w:sz w:val="22"/>
                <w:szCs w:val="22"/>
                <w:lang w:val="ro-RO"/>
              </w:rPr>
              <w:t>ă</w:t>
            </w:r>
            <w:r w:rsidRPr="008A0D1B">
              <w:rPr>
                <w:b/>
                <w:sz w:val="22"/>
                <w:szCs w:val="22"/>
                <w:lang w:val="ro-RO"/>
              </w:rPr>
              <w:t>r</w:t>
            </w:r>
            <w:r w:rsidR="00922DA1" w:rsidRPr="008A0D1B">
              <w:rPr>
                <w:b/>
                <w:sz w:val="22"/>
                <w:szCs w:val="22"/>
                <w:lang w:val="ro-RO"/>
              </w:rPr>
              <w:t>ă</w:t>
            </w:r>
            <w:r w:rsidRPr="008A0D1B">
              <w:rPr>
                <w:b/>
                <w:sz w:val="22"/>
                <w:szCs w:val="22"/>
                <w:lang w:val="ro-RO"/>
              </w:rPr>
              <w:t xml:space="preserve"> TVA)</w:t>
            </w:r>
          </w:p>
        </w:tc>
        <w:tc>
          <w:tcPr>
            <w:tcW w:w="8108" w:type="dxa"/>
          </w:tcPr>
          <w:p w14:paraId="54C3C342" w14:textId="77777777" w:rsidR="002176D1" w:rsidRPr="008A0D1B" w:rsidRDefault="002176D1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  <w:tr w:rsidR="005C770E" w:rsidRPr="008A0D1B" w14:paraId="216E639A" w14:textId="77777777" w:rsidTr="00552385">
        <w:tc>
          <w:tcPr>
            <w:tcW w:w="4915" w:type="dxa"/>
          </w:tcPr>
          <w:p w14:paraId="08F242FD" w14:textId="425D2E3D" w:rsidR="005C770E" w:rsidRPr="008A0D1B" w:rsidRDefault="005C770E" w:rsidP="005B69F1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5C770E">
              <w:rPr>
                <w:b/>
                <w:sz w:val="22"/>
                <w:szCs w:val="22"/>
                <w:lang w:val="ro-RO"/>
              </w:rPr>
              <w:t>Acte adiționale</w:t>
            </w:r>
          </w:p>
        </w:tc>
        <w:tc>
          <w:tcPr>
            <w:tcW w:w="8108" w:type="dxa"/>
          </w:tcPr>
          <w:p w14:paraId="5100A95E" w14:textId="77777777" w:rsidR="005C770E" w:rsidRPr="008A0D1B" w:rsidRDefault="005C770E" w:rsidP="002176D1">
            <w:pPr>
              <w:jc w:val="both"/>
              <w:rPr>
                <w:b/>
                <w:sz w:val="22"/>
                <w:szCs w:val="22"/>
                <w:lang w:val="ro-RO"/>
              </w:rPr>
            </w:pPr>
          </w:p>
        </w:tc>
      </w:tr>
    </w:tbl>
    <w:p w14:paraId="600CF19E" w14:textId="77777777" w:rsidR="002176D1" w:rsidRPr="008A0D1B" w:rsidRDefault="002176D1" w:rsidP="002176D1">
      <w:pPr>
        <w:rPr>
          <w:b/>
          <w:sz w:val="22"/>
          <w:szCs w:val="22"/>
          <w:lang w:val="ro-RO"/>
        </w:rPr>
      </w:pPr>
    </w:p>
    <w:p w14:paraId="336BE193" w14:textId="77777777" w:rsidR="00C20196" w:rsidRPr="008A0D1B" w:rsidRDefault="00C20196" w:rsidP="00C20196">
      <w:pPr>
        <w:rPr>
          <w:sz w:val="22"/>
          <w:szCs w:val="22"/>
          <w:lang w:val="ro-RO"/>
        </w:rPr>
      </w:pPr>
    </w:p>
    <w:p w14:paraId="4CB98D28" w14:textId="0258F36E" w:rsidR="00C20196" w:rsidRPr="008A0D1B" w:rsidRDefault="00666CC9" w:rsidP="008A0D1B">
      <w:pPr>
        <w:pStyle w:val="NormalWeb"/>
        <w:spacing w:before="0" w:beforeAutospacing="0" w:after="0" w:afterAutospacing="0"/>
        <w:jc w:val="both"/>
        <w:rPr>
          <w:b/>
          <w:sz w:val="22"/>
          <w:szCs w:val="22"/>
          <w:lang w:val="ro-RO"/>
        </w:rPr>
      </w:pPr>
      <w:r w:rsidRPr="008A0D1B">
        <w:rPr>
          <w:color w:val="0000FF"/>
          <w:sz w:val="22"/>
          <w:szCs w:val="22"/>
        </w:rPr>
        <w:t>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PrChange w:id="17" w:author="Nicoleta" w:date="2023-05-22T16:13:00Z">
          <w:tblPr>
            <w:tblW w:w="0" w:type="auto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1E0" w:firstRow="1" w:lastRow="1" w:firstColumn="1" w:lastColumn="1" w:noHBand="0" w:noVBand="0"/>
          </w:tblPr>
        </w:tblPrChange>
      </w:tblPr>
      <w:tblGrid>
        <w:gridCol w:w="894"/>
        <w:gridCol w:w="3881"/>
        <w:gridCol w:w="2092"/>
        <w:gridCol w:w="6956"/>
        <w:tblGridChange w:id="18">
          <w:tblGrid>
            <w:gridCol w:w="775"/>
            <w:gridCol w:w="3898"/>
            <w:gridCol w:w="2126"/>
            <w:gridCol w:w="7024"/>
          </w:tblGrid>
        </w:tblGridChange>
      </w:tblGrid>
      <w:tr w:rsidR="00D17ABF" w:rsidRPr="008A0D1B" w14:paraId="4209A12F" w14:textId="77777777" w:rsidTr="00D8123B">
        <w:trPr>
          <w:trHeight w:val="562"/>
          <w:jc w:val="center"/>
          <w:trPrChange w:id="19" w:author="Nicoleta" w:date="2023-05-22T16:13:00Z">
            <w:trPr>
              <w:trHeight w:val="562"/>
              <w:jc w:val="center"/>
            </w:trPr>
          </w:trPrChange>
        </w:trPr>
        <w:tc>
          <w:tcPr>
            <w:tcW w:w="894" w:type="dxa"/>
            <w:shd w:val="clear" w:color="auto" w:fill="auto"/>
            <w:vAlign w:val="center"/>
            <w:tcPrChange w:id="20" w:author="Nicoleta" w:date="2023-05-22T16:13:00Z">
              <w:tcPr>
                <w:tcW w:w="775" w:type="dxa"/>
                <w:shd w:val="clear" w:color="auto" w:fill="auto"/>
                <w:vAlign w:val="center"/>
              </w:tcPr>
            </w:tcPrChange>
          </w:tcPr>
          <w:p w14:paraId="05691FAF" w14:textId="77777777" w:rsidR="00D17ABF" w:rsidRPr="008A0D1B" w:rsidRDefault="00D17ABF" w:rsidP="00767D95">
            <w:pPr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>NR.</w:t>
            </w:r>
          </w:p>
        </w:tc>
        <w:tc>
          <w:tcPr>
            <w:tcW w:w="3881" w:type="dxa"/>
            <w:shd w:val="clear" w:color="auto" w:fill="auto"/>
            <w:vAlign w:val="center"/>
            <w:tcPrChange w:id="21" w:author="Nicoleta" w:date="2023-05-22T16:13:00Z">
              <w:tcPr>
                <w:tcW w:w="3898" w:type="dxa"/>
                <w:shd w:val="clear" w:color="auto" w:fill="auto"/>
                <w:vAlign w:val="center"/>
              </w:tcPr>
            </w:tcPrChange>
          </w:tcPr>
          <w:p w14:paraId="2CF1427C" w14:textId="77777777" w:rsidR="00D17ABF" w:rsidRPr="008A0D1B" w:rsidRDefault="00D17ABF" w:rsidP="00A354E3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>Elemente de verificat</w:t>
            </w:r>
          </w:p>
        </w:tc>
        <w:tc>
          <w:tcPr>
            <w:tcW w:w="2092" w:type="dxa"/>
            <w:vAlign w:val="center"/>
            <w:tcPrChange w:id="22" w:author="Nicoleta" w:date="2023-05-22T16:13:00Z">
              <w:tcPr>
                <w:tcW w:w="2126" w:type="dxa"/>
                <w:vAlign w:val="center"/>
              </w:tcPr>
            </w:tcPrChange>
          </w:tcPr>
          <w:p w14:paraId="1E72A715" w14:textId="56A236BD" w:rsidR="00D17ABF" w:rsidRPr="008A0D1B" w:rsidRDefault="00D17ABF" w:rsidP="00D17ABF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>DA / NU / NA</w:t>
            </w:r>
          </w:p>
        </w:tc>
        <w:tc>
          <w:tcPr>
            <w:tcW w:w="6956" w:type="dxa"/>
            <w:shd w:val="clear" w:color="auto" w:fill="auto"/>
            <w:vAlign w:val="center"/>
            <w:tcPrChange w:id="23" w:author="Nicoleta" w:date="2023-05-22T16:13:00Z">
              <w:tcPr>
                <w:tcW w:w="7024" w:type="dxa"/>
                <w:shd w:val="clear" w:color="auto" w:fill="auto"/>
                <w:vAlign w:val="center"/>
              </w:tcPr>
            </w:tcPrChange>
          </w:tcPr>
          <w:p w14:paraId="3E905495" w14:textId="26C50176" w:rsidR="00D17ABF" w:rsidRPr="008A0D1B" w:rsidRDefault="00D17ABF" w:rsidP="00A354E3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8A0D1B">
              <w:rPr>
                <w:b/>
                <w:sz w:val="22"/>
                <w:szCs w:val="22"/>
                <w:lang w:val="ro-RO"/>
              </w:rPr>
              <w:t>INSTRUCŢIUNI DE COMPLETARE</w:t>
            </w:r>
          </w:p>
        </w:tc>
      </w:tr>
      <w:tr w:rsidR="007F28C4" w:rsidRPr="0092554E" w:rsidDel="0078242E" w14:paraId="59FA4470" w14:textId="60AAA14E" w:rsidTr="00D8123B">
        <w:trPr>
          <w:trHeight w:val="562"/>
          <w:jc w:val="center"/>
          <w:del w:id="24" w:author="Nicoleta" w:date="2023-05-12T14:26:00Z"/>
          <w:trPrChange w:id="25" w:author="Nicoleta" w:date="2023-05-22T16:13:00Z">
            <w:trPr>
              <w:trHeight w:val="562"/>
              <w:jc w:val="center"/>
            </w:trPr>
          </w:trPrChange>
        </w:trPr>
        <w:tc>
          <w:tcPr>
            <w:tcW w:w="894" w:type="dxa"/>
            <w:shd w:val="clear" w:color="auto" w:fill="auto"/>
            <w:vAlign w:val="center"/>
            <w:tcPrChange w:id="26" w:author="Nicoleta" w:date="2023-05-22T16:13:00Z">
              <w:tcPr>
                <w:tcW w:w="775" w:type="dxa"/>
                <w:shd w:val="clear" w:color="auto" w:fill="auto"/>
                <w:vAlign w:val="center"/>
              </w:tcPr>
            </w:tcPrChange>
          </w:tcPr>
          <w:p w14:paraId="6BE8AF5E" w14:textId="464D5860" w:rsidR="007F28C4" w:rsidRPr="008A0D1B" w:rsidDel="0078242E" w:rsidRDefault="007F28C4" w:rsidP="00767D95">
            <w:pPr>
              <w:pStyle w:val="ListParagraph"/>
              <w:numPr>
                <w:ilvl w:val="0"/>
                <w:numId w:val="16"/>
              </w:numPr>
              <w:jc w:val="both"/>
              <w:rPr>
                <w:del w:id="27" w:author="Nicoleta" w:date="2023-05-12T14:26:00Z"/>
                <w:b/>
                <w:sz w:val="22"/>
                <w:szCs w:val="22"/>
                <w:lang w:val="ro-RO"/>
              </w:rPr>
            </w:pPr>
          </w:p>
        </w:tc>
        <w:tc>
          <w:tcPr>
            <w:tcW w:w="3881" w:type="dxa"/>
            <w:shd w:val="clear" w:color="auto" w:fill="auto"/>
            <w:vAlign w:val="center"/>
            <w:tcPrChange w:id="28" w:author="Nicoleta" w:date="2023-05-22T16:13:00Z">
              <w:tcPr>
                <w:tcW w:w="3898" w:type="dxa"/>
                <w:shd w:val="clear" w:color="auto" w:fill="auto"/>
                <w:vAlign w:val="center"/>
              </w:tcPr>
            </w:tcPrChange>
          </w:tcPr>
          <w:p w14:paraId="63E09DB3" w14:textId="28F1BC64" w:rsidR="007F28C4" w:rsidDel="0078242E" w:rsidRDefault="007612F9" w:rsidP="007612F9">
            <w:pPr>
              <w:jc w:val="both"/>
              <w:rPr>
                <w:del w:id="29" w:author="Nicoleta" w:date="2023-05-12T14:26:00Z"/>
                <w:sz w:val="22"/>
                <w:szCs w:val="22"/>
                <w:lang w:val="ro-RO"/>
              </w:rPr>
            </w:pPr>
            <w:del w:id="30" w:author="Nicoleta" w:date="2023-05-12T14:26:00Z">
              <w:r w:rsidRPr="008A0D1B" w:rsidDel="0078242E">
                <w:rPr>
                  <w:sz w:val="22"/>
                  <w:szCs w:val="22"/>
                  <w:lang w:val="ro-RO"/>
                </w:rPr>
                <w:delText xml:space="preserve">chiziției </w:delText>
              </w:r>
            </w:del>
            <w:ins w:id="31" w:author="Ana V" w:date="2023-02-23T13:13:00Z">
              <w:del w:id="32" w:author="Nicoleta" w:date="2023-05-12T14:26:00Z">
                <w:r w:rsidR="00474406" w:rsidDel="0078242E">
                  <w:rPr>
                    <w:sz w:val="22"/>
                    <w:szCs w:val="22"/>
                    <w:lang w:val="ro-RO"/>
                  </w:rPr>
                  <w:delText>A</w:delText>
                </w:r>
                <w:r w:rsidR="00474406" w:rsidRPr="008A0D1B" w:rsidDel="0078242E">
                  <w:rPr>
                    <w:sz w:val="22"/>
                    <w:szCs w:val="22"/>
                    <w:lang w:val="ro-RO"/>
                  </w:rPr>
                  <w:delText>chiziți</w:delText>
                </w:r>
                <w:r w:rsidR="00474406" w:rsidDel="0078242E">
                  <w:rPr>
                    <w:sz w:val="22"/>
                    <w:szCs w:val="22"/>
                    <w:lang w:val="ro-RO"/>
                  </w:rPr>
                  <w:delText xml:space="preserve">a </w:delText>
                </w:r>
              </w:del>
            </w:ins>
            <w:del w:id="33" w:author="Nicoleta" w:date="2023-05-12T14:26:00Z">
              <w:r w:rsidRPr="008A0D1B" w:rsidDel="0078242E">
                <w:rPr>
                  <w:sz w:val="22"/>
                  <w:szCs w:val="22"/>
                  <w:lang w:val="ro-RO"/>
                </w:rPr>
                <w:delText>directe</w:delText>
              </w:r>
              <w:r w:rsidR="007F28C4" w:rsidRPr="008A0D1B" w:rsidDel="0078242E">
                <w:rPr>
                  <w:sz w:val="22"/>
                  <w:szCs w:val="22"/>
                  <w:lang w:val="ro-RO"/>
                </w:rPr>
                <w:delText xml:space="preserve"> </w:delText>
              </w:r>
            </w:del>
            <w:ins w:id="34" w:author="Ana V" w:date="2023-02-23T13:13:00Z">
              <w:del w:id="35" w:author="Nicoleta" w:date="2023-05-12T14:26:00Z">
                <w:r w:rsidR="00474406" w:rsidRPr="008A0D1B" w:rsidDel="0078242E">
                  <w:rPr>
                    <w:sz w:val="22"/>
                    <w:szCs w:val="22"/>
                    <w:lang w:val="ro-RO"/>
                  </w:rPr>
                  <w:delText>direct</w:delText>
                </w:r>
                <w:r w:rsidR="00474406" w:rsidDel="0078242E">
                  <w:rPr>
                    <w:sz w:val="22"/>
                    <w:szCs w:val="22"/>
                    <w:lang w:val="ro-RO"/>
                  </w:rPr>
                  <w:delText>ă</w:delText>
                </w:r>
                <w:r w:rsidR="00474406" w:rsidRPr="008A0D1B" w:rsidDel="0078242E">
                  <w:rPr>
                    <w:sz w:val="22"/>
                    <w:szCs w:val="22"/>
                    <w:lang w:val="ro-RO"/>
                  </w:rPr>
                  <w:delText xml:space="preserve"> </w:delText>
                </w:r>
              </w:del>
            </w:ins>
            <w:del w:id="36" w:author="Nicoleta" w:date="2023-05-12T14:26:00Z">
              <w:r w:rsidR="007F28C4" w:rsidRPr="008A0D1B" w:rsidDel="0078242E">
                <w:rPr>
                  <w:sz w:val="22"/>
                  <w:szCs w:val="22"/>
                  <w:lang w:val="ro-RO"/>
                </w:rPr>
                <w:delText xml:space="preserve">este cea prevăzută în contractul de </w:delText>
              </w:r>
              <w:r w:rsidRPr="008A0D1B" w:rsidDel="0078242E">
                <w:rPr>
                  <w:sz w:val="22"/>
                  <w:szCs w:val="22"/>
                  <w:lang w:val="ro-RO"/>
                </w:rPr>
                <w:delText>finanțare</w:delText>
              </w:r>
              <w:r w:rsidR="007F28C4" w:rsidRPr="008A0D1B" w:rsidDel="0078242E">
                <w:rPr>
                  <w:sz w:val="22"/>
                  <w:szCs w:val="22"/>
                  <w:lang w:val="ro-RO"/>
                </w:rPr>
                <w:delText>?</w:delText>
              </w:r>
            </w:del>
          </w:p>
          <w:p w14:paraId="7D2FD5C4" w14:textId="5CD51F2B" w:rsidR="00876713" w:rsidDel="0078242E" w:rsidRDefault="00876713" w:rsidP="007612F9">
            <w:pPr>
              <w:jc w:val="both"/>
              <w:rPr>
                <w:del w:id="37" w:author="Nicoleta" w:date="2023-05-12T14:26:00Z"/>
                <w:sz w:val="22"/>
                <w:szCs w:val="22"/>
                <w:lang w:val="ro-RO"/>
              </w:rPr>
            </w:pPr>
          </w:p>
          <w:p w14:paraId="468AA699" w14:textId="330EA6EC" w:rsidR="00876713" w:rsidDel="0078242E" w:rsidRDefault="00876713" w:rsidP="00876713">
            <w:pPr>
              <w:rPr>
                <w:del w:id="38" w:author="Nicoleta" w:date="2023-05-12T14:26:00Z"/>
                <w:color w:val="00B0F0"/>
                <w:sz w:val="22"/>
                <w:szCs w:val="22"/>
                <w:lang w:val="ro-RO"/>
              </w:rPr>
            </w:pPr>
            <w:commentRangeStart w:id="39"/>
            <w:del w:id="40" w:author="Nicoleta" w:date="2023-05-12T14:26:00Z">
              <w:r w:rsidRPr="00876713" w:rsidDel="0078242E">
                <w:rPr>
                  <w:color w:val="00B0F0"/>
                  <w:sz w:val="22"/>
                  <w:szCs w:val="22"/>
                  <w:lang w:val="ro-RO"/>
                </w:rPr>
                <w:delText>Propunem e</w:delText>
              </w:r>
              <w:commentRangeEnd w:id="39"/>
              <w:r w:rsidR="0092554E" w:rsidDel="0078242E">
                <w:rPr>
                  <w:rStyle w:val="CommentReference"/>
                </w:rPr>
                <w:commentReference w:id="39"/>
              </w:r>
              <w:r w:rsidRPr="00876713" w:rsidDel="0078242E">
                <w:rPr>
                  <w:color w:val="00B0F0"/>
                  <w:sz w:val="22"/>
                  <w:szCs w:val="22"/>
                  <w:lang w:val="ro-RO"/>
                </w:rPr>
                <w:delText xml:space="preserve">liminarea intrebarii intrucat </w:delText>
              </w:r>
              <w:r w:rsidDel="0078242E">
                <w:rPr>
                  <w:color w:val="00B0F0"/>
                  <w:sz w:val="22"/>
                  <w:szCs w:val="22"/>
                  <w:lang w:val="ro-RO"/>
                </w:rPr>
                <w:delText>v</w:delText>
              </w:r>
              <w:r w:rsidRPr="00876713" w:rsidDel="0078242E">
                <w:rPr>
                  <w:color w:val="00B0F0"/>
                  <w:sz w:val="22"/>
                  <w:szCs w:val="22"/>
                  <w:lang w:val="ro-RO"/>
                </w:rPr>
                <w:delText>a</w:delText>
              </w:r>
              <w:r w:rsidDel="0078242E">
                <w:rPr>
                  <w:color w:val="00B0F0"/>
                  <w:sz w:val="22"/>
                  <w:szCs w:val="22"/>
                  <w:lang w:val="ro-RO"/>
                </w:rPr>
                <w:delText xml:space="preserve">loarea estimată a achiziţiei se </w:delText>
              </w:r>
              <w:r w:rsidRPr="00876713" w:rsidDel="0078242E">
                <w:rPr>
                  <w:color w:val="00B0F0"/>
                  <w:sz w:val="22"/>
                  <w:szCs w:val="22"/>
                  <w:lang w:val="ro-RO"/>
                </w:rPr>
                <w:delText xml:space="preserve">determină înainte de iniţierea procedurii de atribuire şi </w:delText>
              </w:r>
              <w:r w:rsidDel="0078242E">
                <w:rPr>
                  <w:color w:val="00B0F0"/>
                  <w:sz w:val="22"/>
                  <w:szCs w:val="22"/>
                  <w:lang w:val="ro-RO"/>
                </w:rPr>
                <w:delText>trebuie sa fie</w:delText>
              </w:r>
              <w:r w:rsidRPr="00876713" w:rsidDel="0078242E">
                <w:rPr>
                  <w:color w:val="00B0F0"/>
                  <w:sz w:val="22"/>
                  <w:szCs w:val="22"/>
                  <w:lang w:val="ro-RO"/>
                </w:rPr>
                <w:delText xml:space="preserve"> valabilă la momentul iniţierii procedurii de atribuire</w:delText>
              </w:r>
              <w:r w:rsidDel="0078242E">
                <w:rPr>
                  <w:color w:val="00B0F0"/>
                  <w:sz w:val="22"/>
                  <w:szCs w:val="22"/>
                  <w:lang w:val="ro-RO"/>
                </w:rPr>
                <w:delText xml:space="preserve"> conform art. 12 din Legea 98/2016. Prin urmare consideram ca nu este relevanta intrebarea, cata vreme valoarea estimata poate sa creasca sau sa scada in funcție de momentul achizitiei directe.</w:delText>
              </w:r>
            </w:del>
          </w:p>
          <w:p w14:paraId="0FD49108" w14:textId="54267936" w:rsidR="00876713" w:rsidRPr="00876713" w:rsidDel="0078242E" w:rsidRDefault="00876713" w:rsidP="00876713">
            <w:pPr>
              <w:rPr>
                <w:del w:id="41" w:author="Nicoleta" w:date="2023-05-12T14:26:00Z"/>
                <w:color w:val="00B0F0"/>
                <w:sz w:val="22"/>
                <w:szCs w:val="22"/>
                <w:lang w:val="ro-RO"/>
              </w:rPr>
            </w:pPr>
          </w:p>
          <w:p w14:paraId="589C9B57" w14:textId="6304DF69" w:rsidR="00876713" w:rsidRPr="008A0D1B" w:rsidDel="0078242E" w:rsidRDefault="00876713" w:rsidP="007612F9">
            <w:pPr>
              <w:jc w:val="both"/>
              <w:rPr>
                <w:del w:id="42" w:author="Nicoleta" w:date="2023-05-12T14:26:00Z"/>
                <w:b/>
                <w:sz w:val="22"/>
                <w:szCs w:val="22"/>
                <w:lang w:val="ro-RO"/>
              </w:rPr>
            </w:pPr>
          </w:p>
        </w:tc>
        <w:tc>
          <w:tcPr>
            <w:tcW w:w="2092" w:type="dxa"/>
            <w:vAlign w:val="center"/>
            <w:tcPrChange w:id="43" w:author="Nicoleta" w:date="2023-05-22T16:13:00Z">
              <w:tcPr>
                <w:tcW w:w="2126" w:type="dxa"/>
                <w:vAlign w:val="center"/>
              </w:tcPr>
            </w:tcPrChange>
          </w:tcPr>
          <w:p w14:paraId="0B002B8E" w14:textId="4CFBB455" w:rsidR="007F28C4" w:rsidRPr="008A0D1B" w:rsidDel="0078242E" w:rsidRDefault="007F28C4" w:rsidP="007F28C4">
            <w:pPr>
              <w:jc w:val="center"/>
              <w:rPr>
                <w:del w:id="44" w:author="Nicoleta" w:date="2023-05-12T14:26:00Z"/>
                <w:b/>
                <w:sz w:val="22"/>
                <w:szCs w:val="22"/>
                <w:lang w:val="ro-RO"/>
              </w:rPr>
            </w:pPr>
          </w:p>
        </w:tc>
        <w:tc>
          <w:tcPr>
            <w:tcW w:w="6956" w:type="dxa"/>
            <w:shd w:val="clear" w:color="auto" w:fill="auto"/>
            <w:vAlign w:val="center"/>
            <w:tcPrChange w:id="45" w:author="Nicoleta" w:date="2023-05-22T16:13:00Z">
              <w:tcPr>
                <w:tcW w:w="7024" w:type="dxa"/>
                <w:shd w:val="clear" w:color="auto" w:fill="auto"/>
                <w:vAlign w:val="center"/>
              </w:tcPr>
            </w:tcPrChange>
          </w:tcPr>
          <w:p w14:paraId="6D6A5843" w14:textId="021E72B0" w:rsidR="007F28C4" w:rsidRPr="008A0D1B" w:rsidDel="0078242E" w:rsidRDefault="007612F9" w:rsidP="007612F9">
            <w:pPr>
              <w:rPr>
                <w:del w:id="46" w:author="Nicoleta" w:date="2023-05-12T14:26:00Z"/>
                <w:sz w:val="22"/>
                <w:szCs w:val="22"/>
                <w:lang w:val="ro-RO"/>
              </w:rPr>
            </w:pPr>
            <w:del w:id="47" w:author="Nicoleta" w:date="2023-05-12T14:26:00Z">
              <w:r w:rsidRPr="008A0D1B" w:rsidDel="0078242E">
                <w:rPr>
                  <w:sz w:val="22"/>
                  <w:szCs w:val="22"/>
                  <w:lang w:val="ro-RO"/>
                </w:rPr>
                <w:delText>Se verifică contractul de finanțare</w:delText>
              </w:r>
              <w:r w:rsidR="000A3D41" w:rsidRPr="008A0D1B" w:rsidDel="0078242E">
                <w:rPr>
                  <w:sz w:val="22"/>
                  <w:szCs w:val="22"/>
                  <w:lang w:val="ro-RO"/>
                </w:rPr>
                <w:delText>.</w:delText>
              </w:r>
            </w:del>
          </w:p>
          <w:p w14:paraId="23C8ECE4" w14:textId="652269DB" w:rsidR="007612F9" w:rsidRPr="008A0D1B" w:rsidDel="0078242E" w:rsidRDefault="007612F9" w:rsidP="007612F9">
            <w:pPr>
              <w:rPr>
                <w:del w:id="48" w:author="Nicoleta" w:date="2023-05-12T14:26:00Z"/>
                <w:sz w:val="22"/>
                <w:szCs w:val="22"/>
                <w:lang w:val="ro-RO"/>
              </w:rPr>
            </w:pPr>
          </w:p>
          <w:p w14:paraId="707257ED" w14:textId="6ACC68A3" w:rsidR="007612F9" w:rsidDel="0078242E" w:rsidRDefault="007612F9" w:rsidP="00CA317F">
            <w:pPr>
              <w:jc w:val="both"/>
              <w:rPr>
                <w:del w:id="49" w:author="Nicoleta" w:date="2023-05-12T14:26:00Z"/>
                <w:sz w:val="22"/>
                <w:szCs w:val="22"/>
                <w:lang w:val="ro-RO"/>
              </w:rPr>
            </w:pPr>
            <w:del w:id="50" w:author="Nicoleta" w:date="2023-05-12T14:26:00Z">
              <w:r w:rsidRPr="008A0D1B" w:rsidDel="0078242E">
                <w:rPr>
                  <w:sz w:val="22"/>
                  <w:szCs w:val="22"/>
                  <w:lang w:val="ro-RO"/>
                </w:rPr>
                <w:delText>Dacă achiziția nu este prevăzută în contractul de finanțare cheltuielile aferente nu sunt eligibile.</w:delText>
              </w:r>
            </w:del>
          </w:p>
          <w:p w14:paraId="20939CFC" w14:textId="3ED7321F" w:rsidR="005B69F1" w:rsidRPr="008A0D1B" w:rsidDel="0078242E" w:rsidRDefault="005B69F1" w:rsidP="00CA317F">
            <w:pPr>
              <w:jc w:val="both"/>
              <w:rPr>
                <w:del w:id="51" w:author="Nicoleta" w:date="2023-05-12T14:26:00Z"/>
                <w:b/>
                <w:sz w:val="22"/>
                <w:szCs w:val="22"/>
                <w:lang w:val="ro-RO"/>
              </w:rPr>
            </w:pPr>
          </w:p>
        </w:tc>
      </w:tr>
      <w:tr w:rsidR="000A3D41" w:rsidRPr="0092554E" w14:paraId="1CE4C93E" w14:textId="77777777" w:rsidTr="00D8123B">
        <w:trPr>
          <w:trHeight w:val="562"/>
          <w:jc w:val="center"/>
          <w:trPrChange w:id="52" w:author="Nicoleta" w:date="2023-05-22T16:13:00Z">
            <w:trPr>
              <w:trHeight w:val="562"/>
              <w:jc w:val="center"/>
            </w:trPr>
          </w:trPrChange>
        </w:trPr>
        <w:tc>
          <w:tcPr>
            <w:tcW w:w="894" w:type="dxa"/>
            <w:shd w:val="clear" w:color="auto" w:fill="auto"/>
            <w:vAlign w:val="center"/>
            <w:tcPrChange w:id="53" w:author="Nicoleta" w:date="2023-05-22T16:13:00Z">
              <w:tcPr>
                <w:tcW w:w="775" w:type="dxa"/>
                <w:shd w:val="clear" w:color="auto" w:fill="auto"/>
                <w:vAlign w:val="center"/>
              </w:tcPr>
            </w:tcPrChange>
          </w:tcPr>
          <w:p w14:paraId="3643C2D2" w14:textId="59D7E486" w:rsidR="000A3D41" w:rsidRPr="00D8123B" w:rsidRDefault="00D8123B">
            <w:pPr>
              <w:tabs>
                <w:tab w:val="left" w:pos="555"/>
              </w:tabs>
              <w:jc w:val="both"/>
              <w:rPr>
                <w:sz w:val="22"/>
                <w:szCs w:val="22"/>
                <w:lang w:val="ro-RO"/>
                <w:rPrChange w:id="54" w:author="Nicoleta" w:date="2023-05-22T16:13:00Z">
                  <w:rPr>
                    <w:lang w:val="ro-RO"/>
                  </w:rPr>
                </w:rPrChange>
              </w:rPr>
              <w:pPrChange w:id="55" w:author="Nicoleta" w:date="2023-05-22T16:13:00Z">
                <w:pPr>
                  <w:pStyle w:val="ListParagraph"/>
                  <w:numPr>
                    <w:numId w:val="16"/>
                  </w:numPr>
                  <w:ind w:left="928" w:hanging="360"/>
                  <w:jc w:val="both"/>
                </w:pPr>
              </w:pPrChange>
            </w:pPr>
            <w:ins w:id="56" w:author="Nicoleta" w:date="2023-05-22T16:13:00Z">
              <w:r>
                <w:rPr>
                  <w:sz w:val="22"/>
                  <w:szCs w:val="22"/>
                  <w:lang w:val="ro-RO"/>
                </w:rPr>
                <w:t>1</w:t>
              </w:r>
            </w:ins>
          </w:p>
        </w:tc>
        <w:tc>
          <w:tcPr>
            <w:tcW w:w="3881" w:type="dxa"/>
            <w:shd w:val="clear" w:color="auto" w:fill="auto"/>
            <w:vAlign w:val="center"/>
            <w:tcPrChange w:id="57" w:author="Nicoleta" w:date="2023-05-22T16:13:00Z">
              <w:tcPr>
                <w:tcW w:w="3898" w:type="dxa"/>
                <w:shd w:val="clear" w:color="auto" w:fill="auto"/>
                <w:vAlign w:val="center"/>
              </w:tcPr>
            </w:tcPrChange>
          </w:tcPr>
          <w:p w14:paraId="24D6AD4B" w14:textId="2E38FD09" w:rsidR="000A3D41" w:rsidRPr="0078242E" w:rsidDel="00474406" w:rsidRDefault="000A3D41" w:rsidP="007612F9">
            <w:pPr>
              <w:jc w:val="both"/>
              <w:rPr>
                <w:del w:id="58" w:author="Ana V" w:date="2023-02-23T13:13:00Z"/>
                <w:sz w:val="22"/>
                <w:szCs w:val="22"/>
                <w:lang w:val="ro-RO"/>
              </w:rPr>
            </w:pPr>
            <w:del w:id="59" w:author="Ana V" w:date="2023-02-23T13:13:00Z">
              <w:r w:rsidRPr="0078242E" w:rsidDel="00474406">
                <w:rPr>
                  <w:sz w:val="22"/>
                  <w:szCs w:val="22"/>
                  <w:lang w:val="ro-RO"/>
                </w:rPr>
                <w:delText>Sunt prevăzute în contractul de finanțare achiziții de produse, servicii și/sau lucrări similare?</w:delText>
              </w:r>
            </w:del>
          </w:p>
          <w:p w14:paraId="6B15C33C" w14:textId="5B501EA8" w:rsidR="00876713" w:rsidRPr="0078242E" w:rsidDel="00474406" w:rsidRDefault="00876713" w:rsidP="007612F9">
            <w:pPr>
              <w:jc w:val="both"/>
              <w:rPr>
                <w:del w:id="60" w:author="Ana V" w:date="2023-02-23T13:13:00Z"/>
                <w:sz w:val="22"/>
                <w:szCs w:val="22"/>
                <w:lang w:val="ro-RO"/>
              </w:rPr>
            </w:pPr>
          </w:p>
          <w:p w14:paraId="3F43B420" w14:textId="56B95B24" w:rsidR="00876713" w:rsidRPr="0078242E" w:rsidDel="00474406" w:rsidRDefault="00876713" w:rsidP="007612F9">
            <w:pPr>
              <w:jc w:val="both"/>
              <w:rPr>
                <w:del w:id="61" w:author="Ana V" w:date="2023-02-23T13:13:00Z"/>
                <w:sz w:val="22"/>
                <w:szCs w:val="22"/>
                <w:lang w:val="ro-RO"/>
                <w:rPrChange w:id="62" w:author="Nicoleta" w:date="2023-05-12T14:26:00Z">
                  <w:rPr>
                    <w:del w:id="63" w:author="Ana V" w:date="2023-02-23T13:13:00Z"/>
                    <w:color w:val="00B0F0"/>
                    <w:sz w:val="22"/>
                    <w:szCs w:val="22"/>
                    <w:lang w:val="ro-RO"/>
                  </w:rPr>
                </w:rPrChange>
              </w:rPr>
            </w:pPr>
            <w:del w:id="64" w:author="Ana V" w:date="2023-02-23T13:13:00Z">
              <w:r w:rsidRPr="0078242E" w:rsidDel="00474406">
                <w:rPr>
                  <w:sz w:val="22"/>
                  <w:szCs w:val="22"/>
                  <w:lang w:val="ro-RO"/>
                  <w:rPrChange w:id="65" w:author="Nicoleta" w:date="2023-05-12T14:26:00Z">
                    <w:rPr>
                      <w:color w:val="00B0F0"/>
                      <w:sz w:val="22"/>
                      <w:szCs w:val="22"/>
                      <w:lang w:val="ro-RO"/>
                    </w:rPr>
                  </w:rPrChange>
                </w:rPr>
                <w:delText>Propunem reformularea:</w:delText>
              </w:r>
            </w:del>
          </w:p>
          <w:p w14:paraId="5EBF7FB7" w14:textId="77777777" w:rsidR="00876713" w:rsidRPr="0078242E" w:rsidRDefault="00876713" w:rsidP="007612F9">
            <w:pPr>
              <w:jc w:val="both"/>
              <w:rPr>
                <w:sz w:val="22"/>
                <w:szCs w:val="22"/>
                <w:lang w:val="ro-RO"/>
                <w:rPrChange w:id="66" w:author="Nicoleta" w:date="2023-05-12T14:26:00Z">
                  <w:rPr>
                    <w:color w:val="00B0F0"/>
                    <w:sz w:val="22"/>
                    <w:szCs w:val="22"/>
                    <w:lang w:val="ro-RO"/>
                  </w:rPr>
                </w:rPrChange>
              </w:rPr>
            </w:pPr>
          </w:p>
          <w:p w14:paraId="6095CF6C" w14:textId="73AD876C" w:rsidR="00876713" w:rsidRPr="008A0D1B" w:rsidRDefault="00876713" w:rsidP="007612F9">
            <w:pPr>
              <w:jc w:val="both"/>
              <w:rPr>
                <w:sz w:val="22"/>
                <w:szCs w:val="22"/>
                <w:lang w:val="ro-RO"/>
              </w:rPr>
            </w:pPr>
            <w:r w:rsidRPr="0078242E">
              <w:rPr>
                <w:sz w:val="22"/>
                <w:szCs w:val="22"/>
                <w:lang w:val="ro-RO"/>
                <w:rPrChange w:id="67" w:author="Nicoleta" w:date="2023-05-12T14:26:00Z">
                  <w:rPr>
                    <w:color w:val="00B0F0"/>
                    <w:sz w:val="22"/>
                    <w:szCs w:val="22"/>
                    <w:lang w:val="ro-RO"/>
                  </w:rPr>
                </w:rPrChange>
              </w:rPr>
              <w:t xml:space="preserve">Sunt prevăzute în contractul de finanțare/ PAAP (pentru achizitiile realizate anterior semnarii contractului de finantare) </w:t>
            </w:r>
            <w:r w:rsidRPr="0078242E">
              <w:rPr>
                <w:sz w:val="22"/>
                <w:szCs w:val="22"/>
                <w:lang w:val="ro-RO"/>
                <w:rPrChange w:id="68" w:author="Nicoleta" w:date="2023-05-12T14:26:00Z">
                  <w:rPr>
                    <w:color w:val="00B0F0"/>
                    <w:sz w:val="22"/>
                    <w:szCs w:val="22"/>
                    <w:lang w:val="ro-RO"/>
                  </w:rPr>
                </w:rPrChange>
              </w:rPr>
              <w:lastRenderedPageBreak/>
              <w:t>achiziții de produse, servicii și/sau lucrări similare?</w:t>
            </w:r>
          </w:p>
        </w:tc>
        <w:tc>
          <w:tcPr>
            <w:tcW w:w="2092" w:type="dxa"/>
            <w:vAlign w:val="center"/>
            <w:tcPrChange w:id="69" w:author="Nicoleta" w:date="2023-05-22T16:13:00Z">
              <w:tcPr>
                <w:tcW w:w="2126" w:type="dxa"/>
                <w:vAlign w:val="center"/>
              </w:tcPr>
            </w:tcPrChange>
          </w:tcPr>
          <w:p w14:paraId="6E4359F8" w14:textId="77777777" w:rsidR="000A3D41" w:rsidRPr="008A0D1B" w:rsidRDefault="000A3D41" w:rsidP="007F28C4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6956" w:type="dxa"/>
            <w:shd w:val="clear" w:color="auto" w:fill="auto"/>
            <w:vAlign w:val="center"/>
            <w:tcPrChange w:id="70" w:author="Nicoleta" w:date="2023-05-22T16:13:00Z">
              <w:tcPr>
                <w:tcW w:w="7024" w:type="dxa"/>
                <w:shd w:val="clear" w:color="auto" w:fill="auto"/>
                <w:vAlign w:val="center"/>
              </w:tcPr>
            </w:tcPrChange>
          </w:tcPr>
          <w:p w14:paraId="5F946F34" w14:textId="73FD386C" w:rsidR="000A3D41" w:rsidRPr="008A0D1B" w:rsidRDefault="000A3D41" w:rsidP="000A3D41">
            <w:pPr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>Se verifică contractul de finanțare.</w:t>
            </w:r>
          </w:p>
          <w:p w14:paraId="73A251A1" w14:textId="77777777" w:rsidR="008A0D1B" w:rsidRPr="008A0D1B" w:rsidRDefault="008A0D1B" w:rsidP="000A3D41">
            <w:pPr>
              <w:rPr>
                <w:sz w:val="22"/>
                <w:szCs w:val="22"/>
                <w:lang w:val="ro-RO"/>
              </w:rPr>
            </w:pPr>
          </w:p>
          <w:p w14:paraId="5727D9C1" w14:textId="57895135" w:rsidR="000A3D41" w:rsidRPr="008A0D1B" w:rsidRDefault="000A3D41" w:rsidP="00AD1718">
            <w:pPr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 xml:space="preserve">Se verifică respectarea </w:t>
            </w:r>
            <w:r w:rsidRPr="005B69F1">
              <w:rPr>
                <w:sz w:val="22"/>
                <w:szCs w:val="22"/>
                <w:lang w:val="ro-RO"/>
              </w:rPr>
              <w:t>art.11 alin. (2)</w:t>
            </w:r>
            <w:r w:rsidR="00C24EE7" w:rsidRPr="005B69F1">
              <w:rPr>
                <w:sz w:val="22"/>
                <w:szCs w:val="22"/>
                <w:lang w:val="ro-RO"/>
              </w:rPr>
              <w:t xml:space="preserve">, art.18 alin. (3) din </w:t>
            </w:r>
            <w:r w:rsidRPr="005B69F1">
              <w:rPr>
                <w:sz w:val="22"/>
                <w:szCs w:val="22"/>
                <w:lang w:val="ro-RO"/>
              </w:rPr>
              <w:t xml:space="preserve"> Legea nr. 98/2</w:t>
            </w:r>
            <w:r w:rsidR="005B69F1" w:rsidRPr="005B69F1">
              <w:rPr>
                <w:sz w:val="22"/>
                <w:szCs w:val="22"/>
                <w:lang w:val="ro-RO"/>
              </w:rPr>
              <w:t>016</w:t>
            </w:r>
            <w:r w:rsidR="00AD1718" w:rsidRPr="005B69F1">
              <w:rPr>
                <w:sz w:val="22"/>
                <w:szCs w:val="22"/>
                <w:lang w:val="ro-RO"/>
              </w:rPr>
              <w:t>, respectiv art.16 alin. (2)</w:t>
            </w:r>
            <w:r w:rsidR="00C24EE7" w:rsidRPr="005B69F1">
              <w:rPr>
                <w:sz w:val="22"/>
                <w:szCs w:val="22"/>
                <w:lang w:val="ro-RO"/>
              </w:rPr>
              <w:t>, art.23 alin. (3)</w:t>
            </w:r>
            <w:r w:rsidR="00AD1718" w:rsidRPr="005B69F1">
              <w:rPr>
                <w:sz w:val="22"/>
                <w:szCs w:val="22"/>
                <w:lang w:val="ro-RO"/>
              </w:rPr>
              <w:t xml:space="preserve"> din Legea nr. 99/2016.</w:t>
            </w:r>
          </w:p>
          <w:p w14:paraId="14D51122" w14:textId="77777777" w:rsidR="000A3D41" w:rsidRPr="008A0D1B" w:rsidRDefault="000A3D41" w:rsidP="000A3D41">
            <w:pPr>
              <w:rPr>
                <w:sz w:val="22"/>
                <w:szCs w:val="22"/>
                <w:lang w:val="ro-RO"/>
              </w:rPr>
            </w:pPr>
          </w:p>
          <w:p w14:paraId="6B40DE55" w14:textId="535150D1" w:rsidR="000A3D41" w:rsidRPr="008A0D1B" w:rsidRDefault="00651561" w:rsidP="000A3D41">
            <w:pPr>
              <w:pStyle w:val="NormalWeb"/>
              <w:spacing w:before="0" w:beforeAutospacing="0" w:after="0" w:afterAutospacing="0"/>
              <w:jc w:val="both"/>
              <w:rPr>
                <w:b/>
                <w:color w:val="FF0000"/>
                <w:sz w:val="22"/>
                <w:szCs w:val="22"/>
                <w:lang w:val="ro-RO"/>
              </w:rPr>
            </w:pPr>
            <w:r w:rsidRPr="008A0D1B">
              <w:rPr>
                <w:b/>
                <w:color w:val="FF0000"/>
                <w:sz w:val="22"/>
                <w:szCs w:val="22"/>
                <w:lang w:val="ro-RO"/>
              </w:rPr>
              <w:t>Abatere</w:t>
            </w:r>
          </w:p>
          <w:p w14:paraId="6DA403B9" w14:textId="4F178668" w:rsidR="000A3D41" w:rsidRDefault="000A3D41" w:rsidP="000A3D41">
            <w:pPr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>Divizarea artificială cu scopul de a evita aplicarea procedurilor de atribuire – 100%</w:t>
            </w:r>
            <w:r w:rsidR="00C24EE7" w:rsidRPr="008A0D1B">
              <w:rPr>
                <w:sz w:val="22"/>
                <w:szCs w:val="22"/>
                <w:lang w:val="ro-RO"/>
              </w:rPr>
              <w:t>.</w:t>
            </w:r>
          </w:p>
          <w:p w14:paraId="28DF62FA" w14:textId="1FB167D3" w:rsidR="005B69F1" w:rsidRPr="008A0D1B" w:rsidRDefault="005B69F1" w:rsidP="000A3D41">
            <w:pPr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F28C4" w:rsidRPr="00313CEA" w14:paraId="5672CAED" w14:textId="77777777" w:rsidTr="00D8123B">
        <w:trPr>
          <w:trHeight w:val="562"/>
          <w:jc w:val="center"/>
          <w:trPrChange w:id="71" w:author="Nicoleta" w:date="2023-05-22T16:13:00Z">
            <w:trPr>
              <w:trHeight w:val="562"/>
              <w:jc w:val="center"/>
            </w:trPr>
          </w:trPrChange>
        </w:trPr>
        <w:tc>
          <w:tcPr>
            <w:tcW w:w="894" w:type="dxa"/>
            <w:shd w:val="clear" w:color="auto" w:fill="auto"/>
            <w:vAlign w:val="center"/>
            <w:tcPrChange w:id="72" w:author="Nicoleta" w:date="2023-05-22T16:13:00Z">
              <w:tcPr>
                <w:tcW w:w="775" w:type="dxa"/>
                <w:shd w:val="clear" w:color="auto" w:fill="auto"/>
                <w:vAlign w:val="center"/>
              </w:tcPr>
            </w:tcPrChange>
          </w:tcPr>
          <w:p w14:paraId="7E5B8580" w14:textId="328E65C0" w:rsidR="007F28C4" w:rsidRPr="00D8123B" w:rsidRDefault="00D8123B">
            <w:pPr>
              <w:jc w:val="both"/>
              <w:rPr>
                <w:sz w:val="22"/>
                <w:szCs w:val="22"/>
                <w:lang w:val="ro-RO"/>
                <w:rPrChange w:id="73" w:author="Nicoleta" w:date="2023-05-22T16:13:00Z">
                  <w:rPr>
                    <w:lang w:val="ro-RO"/>
                  </w:rPr>
                </w:rPrChange>
              </w:rPr>
              <w:pPrChange w:id="74" w:author="Nicoleta" w:date="2023-05-22T16:13:00Z">
                <w:pPr>
                  <w:pStyle w:val="ListParagraph"/>
                  <w:numPr>
                    <w:numId w:val="16"/>
                  </w:numPr>
                  <w:ind w:left="928" w:hanging="360"/>
                  <w:jc w:val="both"/>
                </w:pPr>
              </w:pPrChange>
            </w:pPr>
            <w:ins w:id="75" w:author="Nicoleta" w:date="2023-05-22T16:13:00Z">
              <w:r>
                <w:rPr>
                  <w:sz w:val="22"/>
                  <w:szCs w:val="22"/>
                  <w:lang w:val="ro-RO"/>
                </w:rPr>
                <w:lastRenderedPageBreak/>
                <w:t>2</w:t>
              </w:r>
            </w:ins>
          </w:p>
        </w:tc>
        <w:tc>
          <w:tcPr>
            <w:tcW w:w="3881" w:type="dxa"/>
            <w:shd w:val="clear" w:color="auto" w:fill="auto"/>
            <w:vAlign w:val="center"/>
            <w:tcPrChange w:id="76" w:author="Nicoleta" w:date="2023-05-22T16:13:00Z">
              <w:tcPr>
                <w:tcW w:w="3898" w:type="dxa"/>
                <w:shd w:val="clear" w:color="auto" w:fill="auto"/>
                <w:vAlign w:val="center"/>
              </w:tcPr>
            </w:tcPrChange>
          </w:tcPr>
          <w:p w14:paraId="181D71D8" w14:textId="69EA3E98" w:rsidR="007F28C4" w:rsidRPr="008A0D1B" w:rsidRDefault="007F28C4" w:rsidP="007F28C4">
            <w:pPr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>Valoarea estimată a achiziției directe este mai mică decât pragurile valorice stabilite de legislație?</w:t>
            </w:r>
          </w:p>
        </w:tc>
        <w:tc>
          <w:tcPr>
            <w:tcW w:w="2092" w:type="dxa"/>
            <w:vAlign w:val="center"/>
            <w:tcPrChange w:id="77" w:author="Nicoleta" w:date="2023-05-22T16:13:00Z">
              <w:tcPr>
                <w:tcW w:w="2126" w:type="dxa"/>
                <w:vAlign w:val="center"/>
              </w:tcPr>
            </w:tcPrChange>
          </w:tcPr>
          <w:p w14:paraId="3CA53D11" w14:textId="77777777" w:rsidR="007F28C4" w:rsidRPr="008A0D1B" w:rsidRDefault="007F28C4" w:rsidP="007F28C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956" w:type="dxa"/>
            <w:shd w:val="clear" w:color="auto" w:fill="auto"/>
            <w:vAlign w:val="center"/>
            <w:tcPrChange w:id="78" w:author="Nicoleta" w:date="2023-05-22T16:13:00Z">
              <w:tcPr>
                <w:tcW w:w="7024" w:type="dxa"/>
                <w:shd w:val="clear" w:color="auto" w:fill="auto"/>
                <w:vAlign w:val="center"/>
              </w:tcPr>
            </w:tcPrChange>
          </w:tcPr>
          <w:p w14:paraId="5A7038E4" w14:textId="661C9633" w:rsidR="007F28C4" w:rsidRPr="008A0D1B" w:rsidRDefault="007F28C4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>Se verifică dacă valoarea estimată se încadrează în pragurile valorice prevăzute la art. 7 alin. (5) din Legea nr. 98/20</w:t>
            </w:r>
            <w:r w:rsidR="00960AEB">
              <w:rPr>
                <w:sz w:val="22"/>
                <w:szCs w:val="22"/>
                <w:lang w:val="ro-RO"/>
              </w:rPr>
              <w:t>16</w:t>
            </w:r>
            <w:r w:rsidRPr="008A0D1B">
              <w:rPr>
                <w:sz w:val="22"/>
                <w:szCs w:val="22"/>
                <w:lang w:val="ro-RO"/>
              </w:rPr>
              <w:t>, respectiv art. 12 alin. (4) din Legea nr. 99/2016.</w:t>
            </w:r>
          </w:p>
          <w:p w14:paraId="7BDC737E" w14:textId="77777777" w:rsidR="007F28C4" w:rsidRPr="008A0D1B" w:rsidRDefault="007F28C4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</w:p>
          <w:p w14:paraId="608048BA" w14:textId="3A0B0F87" w:rsidR="007F28C4" w:rsidRPr="008A0D1B" w:rsidRDefault="007F28C4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 xml:space="preserve">În acest sens, la valoarea achiziției </w:t>
            </w:r>
            <w:r w:rsidRPr="00F83D59">
              <w:rPr>
                <w:sz w:val="22"/>
                <w:szCs w:val="22"/>
                <w:lang w:val="ro-RO"/>
              </w:rPr>
              <w:t xml:space="preserve">directe se </w:t>
            </w:r>
            <w:r w:rsidR="000145AA" w:rsidRPr="00F83D59">
              <w:rPr>
                <w:sz w:val="22"/>
                <w:szCs w:val="22"/>
                <w:lang w:val="ro-RO"/>
              </w:rPr>
              <w:t xml:space="preserve">vor lua </w:t>
            </w:r>
            <w:r w:rsidRPr="00F83D59">
              <w:rPr>
                <w:sz w:val="22"/>
                <w:szCs w:val="22"/>
                <w:lang w:val="ro-RO"/>
              </w:rPr>
              <w:t>în calcul și eventuale</w:t>
            </w:r>
            <w:r w:rsidR="000145AA" w:rsidRPr="00F83D59">
              <w:rPr>
                <w:sz w:val="22"/>
                <w:szCs w:val="22"/>
                <w:lang w:val="ro-RO"/>
              </w:rPr>
              <w:t>le</w:t>
            </w:r>
            <w:r w:rsidRPr="00F83D59">
              <w:rPr>
                <w:sz w:val="22"/>
                <w:szCs w:val="22"/>
                <w:lang w:val="ro-RO"/>
              </w:rPr>
              <w:t xml:space="preserve"> diferențe de curs valutar sau modificări ale prețului de pe piață raportat la valoarea estimată </w:t>
            </w:r>
            <w:r w:rsidR="00DC0E56">
              <w:rPr>
                <w:sz w:val="22"/>
                <w:szCs w:val="22"/>
                <w:lang w:val="ro-RO"/>
              </w:rPr>
              <w:t>din</w:t>
            </w:r>
            <w:r w:rsidRPr="00F83D59">
              <w:rPr>
                <w:sz w:val="22"/>
                <w:szCs w:val="22"/>
                <w:lang w:val="ro-RO"/>
              </w:rPr>
              <w:t xml:space="preserve"> contractul de finanțare pentru toate produsele</w:t>
            </w:r>
            <w:r w:rsidRPr="008A0D1B">
              <w:rPr>
                <w:sz w:val="22"/>
                <w:szCs w:val="22"/>
                <w:lang w:val="ro-RO"/>
              </w:rPr>
              <w:t>, serviciile și lucrările similare/pe toată durata proiectului.</w:t>
            </w:r>
          </w:p>
          <w:p w14:paraId="7DFD54EB" w14:textId="77777777" w:rsidR="007F28C4" w:rsidRPr="008A0D1B" w:rsidRDefault="007F28C4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</w:p>
          <w:p w14:paraId="08E63AB6" w14:textId="77777777" w:rsidR="007F28C4" w:rsidRPr="008A0D1B" w:rsidRDefault="007F28C4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 xml:space="preserve">NB: </w:t>
            </w:r>
          </w:p>
          <w:p w14:paraId="7AAFB25B" w14:textId="233979C2" w:rsidR="007F28C4" w:rsidRPr="008A0D1B" w:rsidRDefault="007F28C4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>Se vor avea în vedere și eventualele revizuiri de praguri valorice, astfel cum sunt acestea prevăzute la art. 8 din Legea nr. 98/2016, respectiv art. 13 din Legea nr. 99/2016.</w:t>
            </w:r>
          </w:p>
          <w:p w14:paraId="77CC9593" w14:textId="77777777" w:rsidR="007F28C4" w:rsidRPr="008A0D1B" w:rsidRDefault="007F28C4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</w:p>
          <w:p w14:paraId="22EF9AFF" w14:textId="32F5CE45" w:rsidR="007F28C4" w:rsidRPr="008A0D1B" w:rsidRDefault="007F28C4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>Valoarea estimată trebuie să respecte pragul valoric aplicabil la momentul inițierii achiziției directe.</w:t>
            </w:r>
          </w:p>
          <w:p w14:paraId="5A26A48A" w14:textId="77777777" w:rsidR="007F28C4" w:rsidRPr="008A0D1B" w:rsidRDefault="007F28C4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</w:p>
          <w:p w14:paraId="17831E26" w14:textId="77777777" w:rsidR="007F28C4" w:rsidRPr="008A0D1B" w:rsidRDefault="007F28C4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u w:val="single"/>
                <w:lang w:val="ro-RO"/>
              </w:rPr>
            </w:pPr>
            <w:r w:rsidRPr="008A0D1B">
              <w:rPr>
                <w:sz w:val="22"/>
                <w:szCs w:val="22"/>
                <w:u w:val="single"/>
                <w:lang w:val="ro-RO"/>
              </w:rPr>
              <w:t>Documente verificate:</w:t>
            </w:r>
          </w:p>
          <w:p w14:paraId="1C284D62" w14:textId="4AA6A828" w:rsidR="007F28C4" w:rsidRPr="008A0D1B" w:rsidRDefault="007F28C4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>Referat de necesitate care cuprinde necesitățile de produse, servicii și/sau lucrări, valoarea estimată a acestora, precum și alte informațiile relevante.</w:t>
            </w:r>
          </w:p>
          <w:p w14:paraId="0AF9455D" w14:textId="77777777" w:rsidR="007F28C4" w:rsidRPr="008A0D1B" w:rsidRDefault="007F28C4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</w:p>
          <w:p w14:paraId="6D493395" w14:textId="77777777" w:rsidR="00651561" w:rsidRPr="008A0D1B" w:rsidRDefault="00651561" w:rsidP="00651561">
            <w:pPr>
              <w:pStyle w:val="NormalWeb"/>
              <w:spacing w:before="0" w:beforeAutospacing="0" w:after="0" w:afterAutospacing="0"/>
              <w:jc w:val="both"/>
              <w:rPr>
                <w:b/>
                <w:color w:val="FF0000"/>
                <w:sz w:val="22"/>
                <w:szCs w:val="22"/>
                <w:lang w:val="ro-RO"/>
              </w:rPr>
            </w:pPr>
            <w:r w:rsidRPr="008A0D1B">
              <w:rPr>
                <w:b/>
                <w:color w:val="FF0000"/>
                <w:sz w:val="22"/>
                <w:szCs w:val="22"/>
                <w:lang w:val="ro-RO"/>
              </w:rPr>
              <w:t>Abatere</w:t>
            </w:r>
          </w:p>
          <w:p w14:paraId="776E7F9F" w14:textId="5D638CA5" w:rsidR="00780B79" w:rsidRPr="008A0D1B" w:rsidRDefault="00780B79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>Divizarea artificială cu scopul de a evita aplicarea procedurilor de atribuire – 100%.</w:t>
            </w:r>
          </w:p>
          <w:p w14:paraId="3445A948" w14:textId="77777777" w:rsidR="00780B79" w:rsidRPr="008A0D1B" w:rsidRDefault="00780B79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</w:p>
          <w:p w14:paraId="07B726EF" w14:textId="0B0BF51D" w:rsidR="00780B79" w:rsidRPr="008A0D1B" w:rsidRDefault="00780B79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>Sau</w:t>
            </w:r>
          </w:p>
          <w:p w14:paraId="6F7BF25D" w14:textId="77777777" w:rsidR="00780B79" w:rsidRPr="008A0D1B" w:rsidRDefault="00780B79" w:rsidP="007F28C4">
            <w:pPr>
              <w:pStyle w:val="NormalWeb"/>
              <w:spacing w:before="0" w:beforeAutospacing="0" w:after="0" w:afterAutospacing="0"/>
              <w:jc w:val="both"/>
              <w:rPr>
                <w:b/>
                <w:color w:val="FF0000"/>
                <w:sz w:val="22"/>
                <w:szCs w:val="22"/>
                <w:lang w:val="ro-RO"/>
              </w:rPr>
            </w:pPr>
          </w:p>
          <w:p w14:paraId="5CBE46A1" w14:textId="0D1A0830" w:rsidR="00780B79" w:rsidRPr="008A0D1B" w:rsidRDefault="00C24EE7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 xml:space="preserve">Nepublicarea unui anunț de participare/de concesionare/a unei invitații la procedura concurențială de ofertare sau atribuirea directă nejustificată, respectiv aplicarea nejustificată a procedurii de negociere fără publicare prealabilă </w:t>
            </w:r>
            <w:r w:rsidR="00DC0E56">
              <w:rPr>
                <w:sz w:val="22"/>
                <w:szCs w:val="22"/>
                <w:lang w:val="ro-RO"/>
              </w:rPr>
              <w:t xml:space="preserve">– </w:t>
            </w:r>
            <w:r w:rsidRPr="008A0D1B">
              <w:rPr>
                <w:sz w:val="22"/>
                <w:szCs w:val="22"/>
                <w:lang w:val="ro-RO"/>
              </w:rPr>
              <w:t xml:space="preserve">100% </w:t>
            </w:r>
          </w:p>
          <w:p w14:paraId="64C70358" w14:textId="77777777" w:rsidR="00780B79" w:rsidRPr="008A0D1B" w:rsidRDefault="00780B79" w:rsidP="007F28C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</w:p>
          <w:p w14:paraId="482FCE50" w14:textId="77777777" w:rsidR="007F28C4" w:rsidRDefault="00C24EE7" w:rsidP="005B69F1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>sau 25% (</w:t>
            </w:r>
            <w:r w:rsidR="002F173C" w:rsidRPr="008A0D1B">
              <w:rPr>
                <w:sz w:val="22"/>
                <w:szCs w:val="22"/>
                <w:lang w:val="ro-RO"/>
              </w:rPr>
              <w:t xml:space="preserve">dacă s-au folosit alte mijloace </w:t>
            </w:r>
            <w:r w:rsidR="00536B5F" w:rsidRPr="008A0D1B">
              <w:rPr>
                <w:sz w:val="22"/>
                <w:szCs w:val="22"/>
                <w:lang w:val="ro-RO"/>
              </w:rPr>
              <w:t xml:space="preserve">adecvate </w:t>
            </w:r>
            <w:r w:rsidR="002F173C" w:rsidRPr="008A0D1B">
              <w:rPr>
                <w:sz w:val="22"/>
                <w:szCs w:val="22"/>
                <w:lang w:val="ro-RO"/>
              </w:rPr>
              <w:t>de publicitate</w:t>
            </w:r>
            <w:r w:rsidRPr="008A0D1B">
              <w:rPr>
                <w:sz w:val="22"/>
                <w:szCs w:val="22"/>
                <w:lang w:val="ro-RO"/>
              </w:rPr>
              <w:t xml:space="preserve">). </w:t>
            </w:r>
          </w:p>
          <w:p w14:paraId="2A248799" w14:textId="0BC3C53C" w:rsidR="005B69F1" w:rsidRPr="005B69F1" w:rsidRDefault="005B69F1" w:rsidP="005B69F1">
            <w:pPr>
              <w:pStyle w:val="NormalWeb"/>
              <w:spacing w:before="0" w:beforeAutospacing="0" w:after="0" w:afterAutospacing="0"/>
              <w:jc w:val="both"/>
              <w:rPr>
                <w:b/>
                <w:color w:val="FF0000"/>
                <w:sz w:val="22"/>
                <w:szCs w:val="22"/>
                <w:lang w:val="ro-RO"/>
              </w:rPr>
            </w:pPr>
          </w:p>
        </w:tc>
      </w:tr>
      <w:tr w:rsidR="007F28C4" w:rsidRPr="00313CEA" w14:paraId="691AA6B1" w14:textId="77777777" w:rsidTr="00D8123B">
        <w:trPr>
          <w:trHeight w:val="562"/>
          <w:jc w:val="center"/>
          <w:trPrChange w:id="79" w:author="Nicoleta" w:date="2023-05-22T16:13:00Z">
            <w:trPr>
              <w:trHeight w:val="562"/>
              <w:jc w:val="center"/>
            </w:trPr>
          </w:trPrChange>
        </w:trPr>
        <w:tc>
          <w:tcPr>
            <w:tcW w:w="894" w:type="dxa"/>
            <w:shd w:val="clear" w:color="auto" w:fill="auto"/>
            <w:vAlign w:val="center"/>
            <w:tcPrChange w:id="80" w:author="Nicoleta" w:date="2023-05-22T16:13:00Z">
              <w:tcPr>
                <w:tcW w:w="775" w:type="dxa"/>
                <w:shd w:val="clear" w:color="auto" w:fill="auto"/>
                <w:vAlign w:val="center"/>
              </w:tcPr>
            </w:tcPrChange>
          </w:tcPr>
          <w:p w14:paraId="2296DA51" w14:textId="23BA9DDD" w:rsidR="007F28C4" w:rsidRPr="00D8123B" w:rsidRDefault="00D8123B">
            <w:pPr>
              <w:jc w:val="both"/>
              <w:rPr>
                <w:sz w:val="22"/>
                <w:szCs w:val="22"/>
                <w:lang w:val="ro-RO"/>
                <w:rPrChange w:id="81" w:author="Nicoleta" w:date="2023-05-22T16:13:00Z">
                  <w:rPr>
                    <w:lang w:val="ro-RO"/>
                  </w:rPr>
                </w:rPrChange>
              </w:rPr>
              <w:pPrChange w:id="82" w:author="Nicoleta" w:date="2023-05-22T16:13:00Z">
                <w:pPr>
                  <w:pStyle w:val="ListParagraph"/>
                  <w:numPr>
                    <w:numId w:val="16"/>
                  </w:numPr>
                  <w:ind w:left="928" w:hanging="360"/>
                  <w:jc w:val="both"/>
                </w:pPr>
              </w:pPrChange>
            </w:pPr>
            <w:ins w:id="83" w:author="Nicoleta" w:date="2023-05-22T16:13:00Z">
              <w:r>
                <w:rPr>
                  <w:sz w:val="22"/>
                  <w:szCs w:val="22"/>
                  <w:lang w:val="ro-RO"/>
                </w:rPr>
                <w:lastRenderedPageBreak/>
                <w:t>3</w:t>
              </w:r>
            </w:ins>
          </w:p>
        </w:tc>
        <w:tc>
          <w:tcPr>
            <w:tcW w:w="3881" w:type="dxa"/>
            <w:shd w:val="clear" w:color="auto" w:fill="auto"/>
            <w:vAlign w:val="center"/>
            <w:tcPrChange w:id="84" w:author="Nicoleta" w:date="2023-05-22T16:13:00Z">
              <w:tcPr>
                <w:tcW w:w="3898" w:type="dxa"/>
                <w:shd w:val="clear" w:color="auto" w:fill="auto"/>
                <w:vAlign w:val="center"/>
              </w:tcPr>
            </w:tcPrChange>
          </w:tcPr>
          <w:p w14:paraId="65BF966F" w14:textId="27813DC8" w:rsidR="00B952DB" w:rsidRPr="00FA6034" w:rsidRDefault="007F28C4" w:rsidP="00B952DB">
            <w:pPr>
              <w:jc w:val="both"/>
              <w:rPr>
                <w:sz w:val="22"/>
                <w:szCs w:val="22"/>
                <w:lang w:val="ro-RO"/>
              </w:rPr>
            </w:pPr>
            <w:r w:rsidRPr="00FA6034">
              <w:rPr>
                <w:sz w:val="22"/>
                <w:szCs w:val="22"/>
                <w:lang w:val="ro-RO"/>
              </w:rPr>
              <w:t>S-a respectat obligația de utilizare a catalogului electronic sau de publicare a unui anunț într-o secțiune dedicată a website-ului propriu sau a</w:t>
            </w:r>
            <w:r w:rsidR="00DC0E56" w:rsidRPr="00FA6034">
              <w:rPr>
                <w:sz w:val="22"/>
                <w:szCs w:val="22"/>
                <w:lang w:val="ro-RO"/>
              </w:rPr>
              <w:t>l</w:t>
            </w:r>
            <w:r w:rsidRPr="00FA6034">
              <w:rPr>
                <w:sz w:val="22"/>
                <w:szCs w:val="22"/>
                <w:lang w:val="ro-RO"/>
              </w:rPr>
              <w:t xml:space="preserve"> SEAP</w:t>
            </w:r>
            <w:r w:rsidR="00B952DB" w:rsidRPr="00FA6034">
              <w:rPr>
                <w:sz w:val="22"/>
                <w:szCs w:val="22"/>
                <w:lang w:val="ro-RO"/>
              </w:rPr>
              <w:t xml:space="preserve"> – pentru achizițiile de produse/servicii cu valoare estimată mai mare de 200.000 lei, respectiv pentru achizițiile de lucrări cu valoare estimată mai mare de 560.000 lei</w:t>
            </w:r>
          </w:p>
          <w:p w14:paraId="12F09B07" w14:textId="77777777" w:rsidR="007F28C4" w:rsidRDefault="007F28C4" w:rsidP="00B952DB">
            <w:pPr>
              <w:jc w:val="both"/>
              <w:rPr>
                <w:sz w:val="22"/>
                <w:szCs w:val="22"/>
                <w:lang w:val="ro-RO"/>
              </w:rPr>
            </w:pPr>
          </w:p>
          <w:p w14:paraId="104228E6" w14:textId="790A0E20" w:rsidR="000C43A1" w:rsidRPr="00FA6034" w:rsidRDefault="000C43A1" w:rsidP="000C43A1">
            <w:pPr>
              <w:jc w:val="both"/>
              <w:rPr>
                <w:sz w:val="22"/>
                <w:szCs w:val="22"/>
                <w:lang w:val="ro-RO"/>
              </w:rPr>
            </w:pPr>
            <w:commentRangeStart w:id="85"/>
            <w:del w:id="86" w:author="Ana V" w:date="2023-02-23T13:15:00Z">
              <w:r w:rsidRPr="000C43A1" w:rsidDel="00474406">
                <w:rPr>
                  <w:color w:val="00B0F0"/>
                  <w:sz w:val="22"/>
                  <w:szCs w:val="22"/>
                  <w:lang w:val="ro-RO"/>
                </w:rPr>
                <w:delText xml:space="preserve">Propunem eliminarea </w:delText>
              </w:r>
              <w:commentRangeEnd w:id="85"/>
              <w:r w:rsidR="001F2EDA" w:rsidDel="00474406">
                <w:rPr>
                  <w:rStyle w:val="CommentReference"/>
                </w:rPr>
                <w:commentReference w:id="85"/>
              </w:r>
              <w:r w:rsidRPr="000C43A1" w:rsidDel="00474406">
                <w:rPr>
                  <w:color w:val="00B0F0"/>
                  <w:sz w:val="22"/>
                  <w:szCs w:val="22"/>
                  <w:lang w:val="ro-RO"/>
                </w:rPr>
                <w:delText>verificarii din acest punct de vedere. Consideram ca AM ar trebui sa verifice si sa penalizeze strict divizarea</w:delText>
              </w:r>
              <w:r w:rsidR="00CA36D1" w:rsidDel="00474406">
                <w:rPr>
                  <w:color w:val="00B0F0"/>
                  <w:sz w:val="22"/>
                  <w:szCs w:val="22"/>
                  <w:lang w:val="ro-RO"/>
                </w:rPr>
                <w:delText xml:space="preserve"> artificiala, fapt ce du</w:delText>
              </w:r>
              <w:r w:rsidR="009B1564" w:rsidDel="00474406">
                <w:rPr>
                  <w:color w:val="00B0F0"/>
                  <w:sz w:val="22"/>
                  <w:szCs w:val="22"/>
                  <w:lang w:val="ro-RO"/>
                </w:rPr>
                <w:delText>ce</w:delText>
              </w:r>
              <w:r w:rsidR="00CA36D1" w:rsidDel="00474406">
                <w:rPr>
                  <w:color w:val="00B0F0"/>
                  <w:sz w:val="22"/>
                  <w:szCs w:val="22"/>
                  <w:lang w:val="ro-RO"/>
                </w:rPr>
                <w:delText xml:space="preserve"> la neaplicarea procedurilor prevazute la art. 68 din Legea 98/2016, </w:delText>
              </w:r>
              <w:r w:rsidRPr="000C43A1" w:rsidDel="00474406">
                <w:rPr>
                  <w:color w:val="00B0F0"/>
                  <w:sz w:val="22"/>
                  <w:szCs w:val="22"/>
                  <w:lang w:val="ro-RO"/>
                </w:rPr>
                <w:delText xml:space="preserve"> conform Anexei nr. 2 la Ordonanţa de urgenţă a Guvernului nr. 66/2011 „Nepublicarea unui anunț de participare/de concesionare/a unei invitații la procedura concurențială de ofertare sau atribuirea directă nejustificată, respectiv aplicarea nejustificată a procedurii de negociere fără publicare prealabilă – 100%”</w:delText>
              </w:r>
            </w:del>
          </w:p>
        </w:tc>
        <w:tc>
          <w:tcPr>
            <w:tcW w:w="2092" w:type="dxa"/>
            <w:vAlign w:val="center"/>
            <w:tcPrChange w:id="87" w:author="Nicoleta" w:date="2023-05-22T16:13:00Z">
              <w:tcPr>
                <w:tcW w:w="2126" w:type="dxa"/>
                <w:vAlign w:val="center"/>
              </w:tcPr>
            </w:tcPrChange>
          </w:tcPr>
          <w:p w14:paraId="5527C05E" w14:textId="77777777" w:rsidR="007F28C4" w:rsidRPr="008A0D1B" w:rsidRDefault="007F28C4" w:rsidP="007F28C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956" w:type="dxa"/>
            <w:shd w:val="clear" w:color="auto" w:fill="auto"/>
            <w:vAlign w:val="center"/>
            <w:tcPrChange w:id="88" w:author="Nicoleta" w:date="2023-05-22T16:13:00Z">
              <w:tcPr>
                <w:tcW w:w="7024" w:type="dxa"/>
                <w:shd w:val="clear" w:color="auto" w:fill="auto"/>
                <w:vAlign w:val="center"/>
              </w:tcPr>
            </w:tcPrChange>
          </w:tcPr>
          <w:p w14:paraId="4B7594C5" w14:textId="104CEBE6" w:rsidR="007F28C4" w:rsidRPr="005B69F1" w:rsidRDefault="00C24EE7" w:rsidP="007F28C4">
            <w:pPr>
              <w:jc w:val="both"/>
              <w:rPr>
                <w:sz w:val="22"/>
                <w:szCs w:val="22"/>
                <w:lang w:val="ro-RO"/>
              </w:rPr>
            </w:pPr>
            <w:r w:rsidRPr="005B69F1">
              <w:rPr>
                <w:sz w:val="22"/>
                <w:szCs w:val="22"/>
                <w:lang w:val="ro-RO"/>
              </w:rPr>
              <w:t xml:space="preserve">Se verifică </w:t>
            </w:r>
            <w:r w:rsidR="002F173C" w:rsidRPr="005B69F1">
              <w:rPr>
                <w:sz w:val="22"/>
                <w:szCs w:val="22"/>
                <w:lang w:val="ro-RO"/>
              </w:rPr>
              <w:t>dovada utilizării mijloacelor electronice de publicitate (</w:t>
            </w:r>
            <w:r w:rsidRPr="005B69F1">
              <w:rPr>
                <w:sz w:val="22"/>
                <w:szCs w:val="22"/>
                <w:lang w:val="ro-RO"/>
              </w:rPr>
              <w:t>SEAP</w:t>
            </w:r>
            <w:r w:rsidR="00DC0E56" w:rsidRPr="005B69F1">
              <w:rPr>
                <w:sz w:val="22"/>
                <w:szCs w:val="22"/>
                <w:lang w:val="ro-RO"/>
              </w:rPr>
              <w:t>, website-ul</w:t>
            </w:r>
            <w:r w:rsidR="002F173C" w:rsidRPr="005B69F1">
              <w:rPr>
                <w:sz w:val="22"/>
                <w:szCs w:val="22"/>
                <w:lang w:val="ro-RO"/>
              </w:rPr>
              <w:t xml:space="preserve"> propriu).</w:t>
            </w:r>
          </w:p>
          <w:p w14:paraId="1C5123DB" w14:textId="77777777" w:rsidR="002F173C" w:rsidRPr="005B69F1" w:rsidRDefault="002F173C" w:rsidP="007F28C4">
            <w:pPr>
              <w:jc w:val="both"/>
              <w:rPr>
                <w:sz w:val="22"/>
                <w:szCs w:val="22"/>
                <w:lang w:val="ro-RO"/>
              </w:rPr>
            </w:pPr>
          </w:p>
          <w:p w14:paraId="2C4CD21E" w14:textId="77777777" w:rsidR="00651561" w:rsidRPr="005B69F1" w:rsidRDefault="00651561" w:rsidP="00651561">
            <w:pPr>
              <w:pStyle w:val="NormalWeb"/>
              <w:spacing w:before="0" w:beforeAutospacing="0" w:after="0" w:afterAutospacing="0"/>
              <w:jc w:val="both"/>
              <w:rPr>
                <w:b/>
                <w:color w:val="FF0000"/>
                <w:sz w:val="22"/>
                <w:szCs w:val="22"/>
                <w:lang w:val="ro-RO"/>
              </w:rPr>
            </w:pPr>
            <w:r w:rsidRPr="005B69F1">
              <w:rPr>
                <w:b/>
                <w:color w:val="FF0000"/>
                <w:sz w:val="22"/>
                <w:szCs w:val="22"/>
                <w:lang w:val="ro-RO"/>
              </w:rPr>
              <w:t>Abatere</w:t>
            </w:r>
          </w:p>
          <w:p w14:paraId="31CAC918" w14:textId="3AB8C4D2" w:rsidR="00780B79" w:rsidRPr="005B69F1" w:rsidRDefault="00780B79" w:rsidP="00780B79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5B69F1">
              <w:rPr>
                <w:sz w:val="22"/>
                <w:szCs w:val="22"/>
                <w:lang w:val="ro-RO"/>
              </w:rPr>
              <w:t>Nepublicarea unui anunț de participare/de concesionare/a unei invitații la procedura concurențială de ofertare sau atribuirea directă nejustificată, respectiv aplicarea nejustificată a procedurii de nego</w:t>
            </w:r>
            <w:r w:rsidR="00DC0E56" w:rsidRPr="005B69F1">
              <w:rPr>
                <w:sz w:val="22"/>
                <w:szCs w:val="22"/>
                <w:lang w:val="ro-RO"/>
              </w:rPr>
              <w:t xml:space="preserve">ciere fără publicare prealabilă – </w:t>
            </w:r>
            <w:r w:rsidRPr="005B69F1">
              <w:rPr>
                <w:sz w:val="22"/>
                <w:szCs w:val="22"/>
                <w:lang w:val="ro-RO"/>
              </w:rPr>
              <w:t xml:space="preserve">100% </w:t>
            </w:r>
          </w:p>
          <w:p w14:paraId="4B917370" w14:textId="77777777" w:rsidR="00780B79" w:rsidRPr="005B69F1" w:rsidRDefault="00780B79" w:rsidP="00780B79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</w:p>
          <w:p w14:paraId="26066D3D" w14:textId="77777777" w:rsidR="00780B79" w:rsidRPr="005B69F1" w:rsidRDefault="00780B79" w:rsidP="00780B79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5B69F1">
              <w:rPr>
                <w:sz w:val="22"/>
                <w:szCs w:val="22"/>
                <w:lang w:val="ro-RO"/>
              </w:rPr>
              <w:t xml:space="preserve">sau 25% (dacă s-au folosit alte mijloace adecvate de publicitate). </w:t>
            </w:r>
          </w:p>
          <w:p w14:paraId="0446BFF2" w14:textId="77777777" w:rsidR="00FA6034" w:rsidRPr="005B69F1" w:rsidRDefault="00FA6034" w:rsidP="00780B79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</w:p>
          <w:p w14:paraId="46033A33" w14:textId="77777777" w:rsidR="00FA6034" w:rsidRPr="005B69F1" w:rsidRDefault="00FA6034" w:rsidP="00FA6034">
            <w:pPr>
              <w:jc w:val="both"/>
              <w:rPr>
                <w:sz w:val="22"/>
                <w:szCs w:val="22"/>
                <w:lang w:val="ro-RO"/>
              </w:rPr>
            </w:pPr>
            <w:r w:rsidRPr="005B69F1">
              <w:rPr>
                <w:sz w:val="22"/>
                <w:szCs w:val="22"/>
                <w:lang w:val="ro-RO"/>
              </w:rPr>
              <w:t>NB</w:t>
            </w:r>
          </w:p>
          <w:p w14:paraId="04DC85A8" w14:textId="77777777" w:rsidR="00FA6034" w:rsidRPr="005B69F1" w:rsidRDefault="00FA6034" w:rsidP="00FA6034">
            <w:pPr>
              <w:jc w:val="both"/>
              <w:rPr>
                <w:sz w:val="22"/>
                <w:szCs w:val="22"/>
                <w:lang w:val="ro-RO"/>
              </w:rPr>
            </w:pPr>
          </w:p>
          <w:p w14:paraId="1B002A51" w14:textId="77777777" w:rsidR="00FA6034" w:rsidRPr="005B69F1" w:rsidRDefault="00FA6034" w:rsidP="00FA6034">
            <w:pPr>
              <w:jc w:val="both"/>
              <w:rPr>
                <w:sz w:val="22"/>
                <w:szCs w:val="22"/>
                <w:lang w:val="ro-RO"/>
              </w:rPr>
            </w:pPr>
            <w:r w:rsidRPr="005B69F1">
              <w:rPr>
                <w:sz w:val="22"/>
                <w:szCs w:val="22"/>
                <w:lang w:val="ro-RO"/>
              </w:rPr>
              <w:t>Se pot pune în discuție și abaterile:</w:t>
            </w:r>
          </w:p>
          <w:p w14:paraId="70642650" w14:textId="77777777" w:rsidR="00FA6034" w:rsidRPr="005B69F1" w:rsidRDefault="00FA6034" w:rsidP="00FA6034">
            <w:pPr>
              <w:jc w:val="both"/>
              <w:rPr>
                <w:sz w:val="22"/>
                <w:szCs w:val="22"/>
                <w:lang w:val="ro-RO"/>
              </w:rPr>
            </w:pPr>
          </w:p>
          <w:p w14:paraId="4D1EB071" w14:textId="77777777" w:rsidR="00FA6034" w:rsidRPr="005B69F1" w:rsidRDefault="00FA6034" w:rsidP="00FA6034">
            <w:pPr>
              <w:jc w:val="both"/>
              <w:rPr>
                <w:sz w:val="22"/>
                <w:szCs w:val="22"/>
                <w:lang w:val="ro-RO"/>
              </w:rPr>
            </w:pPr>
            <w:r w:rsidRPr="005B69F1">
              <w:rPr>
                <w:sz w:val="22"/>
                <w:szCs w:val="22"/>
                <w:lang w:val="ro-RO"/>
              </w:rPr>
              <w:t>Utilizarea unor criterii de calificare, selecție, atribuire sau a unor condiții de executare a contractelor sau a unor specificații tehnice care sunt discriminatorii din cauza unor cerințe preferențiale în mod nejustificat la nivel național, regional sau local – 25% sau 10 %</w:t>
            </w:r>
          </w:p>
          <w:p w14:paraId="2D63AFC0" w14:textId="77777777" w:rsidR="00FA6034" w:rsidRPr="005B69F1" w:rsidRDefault="00FA6034" w:rsidP="00FA6034">
            <w:pPr>
              <w:jc w:val="both"/>
              <w:rPr>
                <w:sz w:val="22"/>
                <w:szCs w:val="22"/>
                <w:lang w:val="ro-RO"/>
              </w:rPr>
            </w:pPr>
          </w:p>
          <w:p w14:paraId="645A2447" w14:textId="77777777" w:rsidR="00FA6034" w:rsidRPr="005B69F1" w:rsidRDefault="00FA6034" w:rsidP="00FA6034">
            <w:pPr>
              <w:jc w:val="both"/>
              <w:rPr>
                <w:sz w:val="22"/>
                <w:szCs w:val="22"/>
                <w:lang w:val="ro-RO"/>
              </w:rPr>
            </w:pPr>
            <w:r w:rsidRPr="005B69F1">
              <w:rPr>
                <w:sz w:val="22"/>
                <w:szCs w:val="22"/>
                <w:lang w:val="ro-RO"/>
              </w:rPr>
              <w:t xml:space="preserve">sau </w:t>
            </w:r>
          </w:p>
          <w:p w14:paraId="712E953A" w14:textId="77777777" w:rsidR="00FA6034" w:rsidRPr="005B69F1" w:rsidRDefault="00FA6034" w:rsidP="00FA6034">
            <w:pPr>
              <w:jc w:val="both"/>
              <w:rPr>
                <w:sz w:val="22"/>
                <w:szCs w:val="22"/>
                <w:lang w:val="ro-RO"/>
              </w:rPr>
            </w:pPr>
          </w:p>
          <w:p w14:paraId="293E4855" w14:textId="09297EDC" w:rsidR="00FA6034" w:rsidRPr="005B69F1" w:rsidRDefault="00FA6034" w:rsidP="00FA6034">
            <w:pPr>
              <w:pStyle w:val="NormalWeb"/>
              <w:spacing w:before="0" w:beforeAutospacing="0" w:after="0" w:afterAutospacing="0"/>
              <w:jc w:val="both"/>
              <w:rPr>
                <w:b/>
                <w:color w:val="FF0000"/>
                <w:sz w:val="22"/>
                <w:szCs w:val="22"/>
                <w:lang w:val="ro-RO"/>
              </w:rPr>
            </w:pPr>
            <w:r w:rsidRPr="005B69F1">
              <w:rPr>
                <w:sz w:val="22"/>
                <w:szCs w:val="22"/>
                <w:lang w:val="ro-RO"/>
              </w:rPr>
              <w:t>Utilizarea unor criterii de calificare, selecție, atribuire sau condiții de executare a contractelor sau a unor specificații tehnice care nu sunt discriminatorii în sensul abaterii de la punctul 10, dar care restricționează accesul operatorilor ec</w:t>
            </w:r>
            <w:r w:rsidR="005B69F1" w:rsidRPr="005B69F1">
              <w:rPr>
                <w:sz w:val="22"/>
                <w:szCs w:val="22"/>
                <w:lang w:val="ro-RO"/>
              </w:rPr>
              <w:t xml:space="preserve">onomici – </w:t>
            </w:r>
            <w:r w:rsidRPr="005B69F1">
              <w:rPr>
                <w:sz w:val="22"/>
                <w:szCs w:val="22"/>
                <w:lang w:val="ro-RO"/>
              </w:rPr>
              <w:t>10%</w:t>
            </w:r>
          </w:p>
          <w:p w14:paraId="710BB48E" w14:textId="08A8B6B3" w:rsidR="002F173C" w:rsidRPr="005B69F1" w:rsidRDefault="002F173C" w:rsidP="007F28C4">
            <w:pPr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B952DB" w:rsidRPr="00313CEA" w:rsidDel="0078242E" w14:paraId="53FFEDF1" w14:textId="46A68445" w:rsidTr="00D8123B">
        <w:trPr>
          <w:trHeight w:val="562"/>
          <w:jc w:val="center"/>
          <w:del w:id="89" w:author="Nicoleta" w:date="2023-05-12T14:27:00Z"/>
          <w:trPrChange w:id="90" w:author="Nicoleta" w:date="2023-05-22T16:13:00Z">
            <w:trPr>
              <w:trHeight w:val="562"/>
              <w:jc w:val="center"/>
            </w:trPr>
          </w:trPrChange>
        </w:trPr>
        <w:tc>
          <w:tcPr>
            <w:tcW w:w="894" w:type="dxa"/>
            <w:shd w:val="clear" w:color="auto" w:fill="auto"/>
            <w:vAlign w:val="center"/>
            <w:tcPrChange w:id="91" w:author="Nicoleta" w:date="2023-05-22T16:13:00Z">
              <w:tcPr>
                <w:tcW w:w="775" w:type="dxa"/>
                <w:shd w:val="clear" w:color="auto" w:fill="auto"/>
                <w:vAlign w:val="center"/>
              </w:tcPr>
            </w:tcPrChange>
          </w:tcPr>
          <w:p w14:paraId="579217B5" w14:textId="3948A5BC" w:rsidR="00B952DB" w:rsidRPr="008A0D1B" w:rsidDel="0078242E" w:rsidRDefault="00B952DB" w:rsidP="00767D95">
            <w:pPr>
              <w:pStyle w:val="ListParagraph"/>
              <w:numPr>
                <w:ilvl w:val="0"/>
                <w:numId w:val="16"/>
              </w:numPr>
              <w:jc w:val="both"/>
              <w:rPr>
                <w:del w:id="92" w:author="Nicoleta" w:date="2023-05-12T14:27:00Z"/>
                <w:sz w:val="22"/>
                <w:szCs w:val="22"/>
                <w:lang w:val="ro-RO"/>
              </w:rPr>
            </w:pPr>
          </w:p>
        </w:tc>
        <w:tc>
          <w:tcPr>
            <w:tcW w:w="3881" w:type="dxa"/>
            <w:shd w:val="clear" w:color="auto" w:fill="auto"/>
            <w:vAlign w:val="center"/>
            <w:tcPrChange w:id="93" w:author="Nicoleta" w:date="2023-05-22T16:13:00Z">
              <w:tcPr>
                <w:tcW w:w="3898" w:type="dxa"/>
                <w:shd w:val="clear" w:color="auto" w:fill="auto"/>
                <w:vAlign w:val="center"/>
              </w:tcPr>
            </w:tcPrChange>
          </w:tcPr>
          <w:p w14:paraId="4DC84C8D" w14:textId="432E5420" w:rsidR="00B952DB" w:rsidDel="0078242E" w:rsidRDefault="00B952DB" w:rsidP="00B952DB">
            <w:pPr>
              <w:jc w:val="both"/>
              <w:rPr>
                <w:del w:id="94" w:author="Nicoleta" w:date="2023-05-12T14:27:00Z"/>
                <w:sz w:val="22"/>
                <w:szCs w:val="22"/>
                <w:lang w:val="ro-RO"/>
              </w:rPr>
            </w:pPr>
            <w:del w:id="95" w:author="Nicoleta" w:date="2023-05-12T14:27:00Z">
              <w:r w:rsidRPr="00FA6034" w:rsidDel="0078242E">
                <w:rPr>
                  <w:sz w:val="22"/>
                  <w:szCs w:val="22"/>
                  <w:lang w:val="ro-RO"/>
                </w:rPr>
                <w:delText>S-a respectat obligația de de a consulta minimum trei operatori economici – pentru achizițiile de produse/servicii cu valoare estimată mai mare de 140.000 lei, respectiv pentru achizițiile de lucrări cu valoare estimată mai mare de 300.000 lei</w:delText>
              </w:r>
            </w:del>
          </w:p>
          <w:p w14:paraId="6961451B" w14:textId="635E22CB" w:rsidR="000C43A1" w:rsidDel="0078242E" w:rsidRDefault="000C43A1" w:rsidP="00B952DB">
            <w:pPr>
              <w:jc w:val="both"/>
              <w:rPr>
                <w:del w:id="96" w:author="Nicoleta" w:date="2023-05-12T14:27:00Z"/>
                <w:sz w:val="22"/>
                <w:szCs w:val="22"/>
                <w:lang w:val="ro-RO"/>
              </w:rPr>
            </w:pPr>
          </w:p>
          <w:p w14:paraId="1AA45EB6" w14:textId="1E0F02CC" w:rsidR="000C43A1" w:rsidRPr="00FA6034" w:rsidDel="0078242E" w:rsidRDefault="00CA36D1" w:rsidP="00B952DB">
            <w:pPr>
              <w:jc w:val="both"/>
              <w:rPr>
                <w:del w:id="97" w:author="Nicoleta" w:date="2023-05-12T14:27:00Z"/>
                <w:sz w:val="22"/>
                <w:szCs w:val="22"/>
                <w:lang w:val="ro-RO"/>
              </w:rPr>
            </w:pPr>
            <w:del w:id="98" w:author="Nicoleta" w:date="2023-05-12T14:27:00Z">
              <w:r w:rsidRPr="00CA36D1" w:rsidDel="0078242E">
                <w:rPr>
                  <w:color w:val="00B0F0"/>
                  <w:sz w:val="22"/>
                  <w:szCs w:val="22"/>
                  <w:lang w:val="ro-RO"/>
                </w:rPr>
                <w:delText>Propunem eliminarea verificarii din acest punct de vedere. Consideram ca AM ar trebui sa verifice si sa penalizeze strict divizarea artificiala, fapt ce du</w:delText>
              </w:r>
              <w:r w:rsidR="00780F8D" w:rsidDel="0078242E">
                <w:rPr>
                  <w:color w:val="00B0F0"/>
                  <w:sz w:val="22"/>
                  <w:szCs w:val="22"/>
                  <w:lang w:val="ro-RO"/>
                </w:rPr>
                <w:delText>ce</w:delText>
              </w:r>
              <w:r w:rsidRPr="00CA36D1" w:rsidDel="0078242E">
                <w:rPr>
                  <w:color w:val="00B0F0"/>
                  <w:sz w:val="22"/>
                  <w:szCs w:val="22"/>
                  <w:lang w:val="ro-RO"/>
                </w:rPr>
                <w:delText xml:space="preserve"> la neaplicarea procedurilor prevazute la art. 68 din Legea 98/2016,  conform Anexei nr. 2 la Ordonanţa de urgenţă a Guvernului nr. 66/2011 „Nepublicarea unui anunț de participare/de concesionare/a unei invitații la procedura concurențială de ofertare sau atribuirea directă nejustificată, respectiv aplicarea nejustificată a procedurii de negociere fără publicare prealabilă – 100%”</w:delText>
              </w:r>
            </w:del>
          </w:p>
        </w:tc>
        <w:tc>
          <w:tcPr>
            <w:tcW w:w="2092" w:type="dxa"/>
            <w:vAlign w:val="center"/>
            <w:tcPrChange w:id="99" w:author="Nicoleta" w:date="2023-05-22T16:13:00Z">
              <w:tcPr>
                <w:tcW w:w="2126" w:type="dxa"/>
                <w:vAlign w:val="center"/>
              </w:tcPr>
            </w:tcPrChange>
          </w:tcPr>
          <w:p w14:paraId="2ED22B6F" w14:textId="40EAFCBD" w:rsidR="00B952DB" w:rsidRPr="00B952DB" w:rsidDel="0078242E" w:rsidRDefault="00B952DB" w:rsidP="007F28C4">
            <w:pPr>
              <w:jc w:val="both"/>
              <w:rPr>
                <w:del w:id="100" w:author="Nicoleta" w:date="2023-05-12T14:27:00Z"/>
                <w:sz w:val="22"/>
                <w:szCs w:val="22"/>
                <w:highlight w:val="green"/>
                <w:lang w:val="ro-RO"/>
              </w:rPr>
            </w:pPr>
          </w:p>
        </w:tc>
        <w:tc>
          <w:tcPr>
            <w:tcW w:w="6956" w:type="dxa"/>
            <w:shd w:val="clear" w:color="auto" w:fill="auto"/>
            <w:vAlign w:val="center"/>
            <w:tcPrChange w:id="101" w:author="Nicoleta" w:date="2023-05-22T16:13:00Z">
              <w:tcPr>
                <w:tcW w:w="7024" w:type="dxa"/>
                <w:shd w:val="clear" w:color="auto" w:fill="auto"/>
                <w:vAlign w:val="center"/>
              </w:tcPr>
            </w:tcPrChange>
          </w:tcPr>
          <w:p w14:paraId="7EC940B2" w14:textId="0D7F3FCE" w:rsidR="006408B3" w:rsidRPr="005B69F1" w:rsidDel="0078242E" w:rsidRDefault="006408B3" w:rsidP="006408B3">
            <w:pPr>
              <w:jc w:val="both"/>
              <w:rPr>
                <w:del w:id="102" w:author="Nicoleta" w:date="2023-05-12T14:27:00Z"/>
                <w:sz w:val="22"/>
                <w:szCs w:val="22"/>
                <w:lang w:val="ro-RO"/>
              </w:rPr>
            </w:pPr>
            <w:del w:id="103" w:author="Nicoleta" w:date="2023-05-12T14:27:00Z">
              <w:r w:rsidRPr="005B69F1" w:rsidDel="0078242E">
                <w:rPr>
                  <w:sz w:val="22"/>
                  <w:szCs w:val="22"/>
                  <w:lang w:val="ro-RO"/>
                </w:rPr>
                <w:delText>Se verifică dovada consultării a minimum trei operatori economici</w:delText>
              </w:r>
            </w:del>
          </w:p>
          <w:p w14:paraId="09C3EE4B" w14:textId="65BF81D3" w:rsidR="006408B3" w:rsidRPr="005B69F1" w:rsidDel="0078242E" w:rsidRDefault="006408B3" w:rsidP="006408B3">
            <w:pPr>
              <w:jc w:val="both"/>
              <w:rPr>
                <w:del w:id="104" w:author="Nicoleta" w:date="2023-05-12T14:27:00Z"/>
                <w:sz w:val="22"/>
                <w:szCs w:val="22"/>
                <w:lang w:val="ro-RO"/>
              </w:rPr>
            </w:pPr>
          </w:p>
          <w:p w14:paraId="4F43CF3C" w14:textId="1962CC6E" w:rsidR="006408B3" w:rsidRPr="005B69F1" w:rsidDel="0078242E" w:rsidRDefault="006408B3" w:rsidP="006408B3">
            <w:pPr>
              <w:jc w:val="both"/>
              <w:rPr>
                <w:del w:id="105" w:author="Nicoleta" w:date="2023-05-12T14:27:00Z"/>
                <w:sz w:val="22"/>
                <w:szCs w:val="22"/>
                <w:lang w:val="ro-RO"/>
              </w:rPr>
            </w:pPr>
            <w:del w:id="106" w:author="Nicoleta" w:date="2023-05-12T14:27:00Z">
              <w:r w:rsidRPr="005B69F1" w:rsidDel="0078242E">
                <w:rPr>
                  <w:sz w:val="22"/>
                  <w:szCs w:val="22"/>
                  <w:lang w:val="ro-RO"/>
                </w:rPr>
                <w:delText>NB</w:delText>
              </w:r>
            </w:del>
          </w:p>
          <w:p w14:paraId="7771FDF8" w14:textId="7E495805" w:rsidR="006408B3" w:rsidRPr="005B69F1" w:rsidDel="0078242E" w:rsidRDefault="006408B3" w:rsidP="006408B3">
            <w:pPr>
              <w:jc w:val="both"/>
              <w:rPr>
                <w:del w:id="107" w:author="Nicoleta" w:date="2023-05-12T14:27:00Z"/>
                <w:sz w:val="22"/>
                <w:szCs w:val="22"/>
                <w:lang w:val="ro-RO"/>
              </w:rPr>
            </w:pPr>
          </w:p>
          <w:p w14:paraId="6B2916BE" w14:textId="27F59698" w:rsidR="006408B3" w:rsidRPr="005B69F1" w:rsidDel="0078242E" w:rsidRDefault="00FA6034" w:rsidP="006408B3">
            <w:pPr>
              <w:jc w:val="both"/>
              <w:rPr>
                <w:del w:id="108" w:author="Nicoleta" w:date="2023-05-12T14:27:00Z"/>
                <w:sz w:val="22"/>
                <w:szCs w:val="22"/>
                <w:lang w:val="ro-RO"/>
              </w:rPr>
            </w:pPr>
            <w:del w:id="109" w:author="Nicoleta" w:date="2023-05-12T14:27:00Z">
              <w:r w:rsidRPr="005B69F1" w:rsidDel="0078242E">
                <w:rPr>
                  <w:sz w:val="22"/>
                  <w:szCs w:val="22"/>
                  <w:lang w:val="ro-RO"/>
                </w:rPr>
                <w:delText>Se</w:delText>
              </w:r>
              <w:r w:rsidR="006408B3" w:rsidRPr="005B69F1" w:rsidDel="0078242E">
                <w:rPr>
                  <w:sz w:val="22"/>
                  <w:szCs w:val="22"/>
                  <w:lang w:val="ro-RO"/>
                </w:rPr>
                <w:delText xml:space="preserve"> pot pune în discuție și abaterile:</w:delText>
              </w:r>
            </w:del>
          </w:p>
          <w:p w14:paraId="225A5669" w14:textId="139F1F10" w:rsidR="006408B3" w:rsidRPr="005B69F1" w:rsidDel="0078242E" w:rsidRDefault="006408B3" w:rsidP="006408B3">
            <w:pPr>
              <w:jc w:val="both"/>
              <w:rPr>
                <w:del w:id="110" w:author="Nicoleta" w:date="2023-05-12T14:27:00Z"/>
                <w:sz w:val="22"/>
                <w:szCs w:val="22"/>
                <w:lang w:val="ro-RO"/>
              </w:rPr>
            </w:pPr>
          </w:p>
          <w:p w14:paraId="3283CFA3" w14:textId="55E98EE4" w:rsidR="006408B3" w:rsidRPr="005B69F1" w:rsidDel="0078242E" w:rsidRDefault="006408B3" w:rsidP="006408B3">
            <w:pPr>
              <w:jc w:val="both"/>
              <w:rPr>
                <w:del w:id="111" w:author="Nicoleta" w:date="2023-05-12T14:27:00Z"/>
                <w:sz w:val="22"/>
                <w:szCs w:val="22"/>
                <w:lang w:val="ro-RO"/>
              </w:rPr>
            </w:pPr>
            <w:del w:id="112" w:author="Nicoleta" w:date="2023-05-12T14:27:00Z">
              <w:r w:rsidRPr="005B69F1" w:rsidDel="0078242E">
                <w:rPr>
                  <w:sz w:val="22"/>
                  <w:szCs w:val="22"/>
                  <w:lang w:val="ro-RO"/>
                </w:rPr>
                <w:delText>Utilizarea unor criterii de calificare, selecție, atribuire sau a unor condiții de executare a contractelor sau a unor specificații tehnice care sunt discriminatorii din cauza unor cerințe preferențiale în mod nejustificat la nivel național, regional sau local – 25% sau 10 %</w:delText>
              </w:r>
            </w:del>
          </w:p>
          <w:p w14:paraId="05C16321" w14:textId="7C1BB2F1" w:rsidR="006408B3" w:rsidRPr="005B69F1" w:rsidDel="0078242E" w:rsidRDefault="006408B3" w:rsidP="006408B3">
            <w:pPr>
              <w:jc w:val="both"/>
              <w:rPr>
                <w:del w:id="113" w:author="Nicoleta" w:date="2023-05-12T14:27:00Z"/>
                <w:sz w:val="22"/>
                <w:szCs w:val="22"/>
                <w:lang w:val="ro-RO"/>
              </w:rPr>
            </w:pPr>
          </w:p>
          <w:p w14:paraId="6704A454" w14:textId="766440DB" w:rsidR="006408B3" w:rsidRPr="005B69F1" w:rsidDel="0078242E" w:rsidRDefault="006408B3" w:rsidP="006408B3">
            <w:pPr>
              <w:jc w:val="both"/>
              <w:rPr>
                <w:del w:id="114" w:author="Nicoleta" w:date="2023-05-12T14:27:00Z"/>
                <w:sz w:val="22"/>
                <w:szCs w:val="22"/>
                <w:lang w:val="ro-RO"/>
              </w:rPr>
            </w:pPr>
            <w:del w:id="115" w:author="Nicoleta" w:date="2023-05-12T14:27:00Z">
              <w:r w:rsidRPr="005B69F1" w:rsidDel="0078242E">
                <w:rPr>
                  <w:sz w:val="22"/>
                  <w:szCs w:val="22"/>
                  <w:lang w:val="ro-RO"/>
                </w:rPr>
                <w:delText xml:space="preserve">sau </w:delText>
              </w:r>
            </w:del>
          </w:p>
          <w:p w14:paraId="38212553" w14:textId="7F191A60" w:rsidR="006408B3" w:rsidRPr="005B69F1" w:rsidDel="0078242E" w:rsidRDefault="006408B3" w:rsidP="006408B3">
            <w:pPr>
              <w:jc w:val="both"/>
              <w:rPr>
                <w:del w:id="116" w:author="Nicoleta" w:date="2023-05-12T14:27:00Z"/>
                <w:sz w:val="22"/>
                <w:szCs w:val="22"/>
                <w:lang w:val="ro-RO"/>
              </w:rPr>
            </w:pPr>
          </w:p>
          <w:p w14:paraId="6D0AA183" w14:textId="5BD82C81" w:rsidR="00B952DB" w:rsidRPr="005B69F1" w:rsidDel="0078242E" w:rsidRDefault="006408B3" w:rsidP="006408B3">
            <w:pPr>
              <w:jc w:val="both"/>
              <w:rPr>
                <w:del w:id="117" w:author="Nicoleta" w:date="2023-05-12T14:27:00Z"/>
                <w:sz w:val="22"/>
                <w:szCs w:val="22"/>
                <w:lang w:val="ro-RO"/>
              </w:rPr>
            </w:pPr>
            <w:del w:id="118" w:author="Nicoleta" w:date="2023-05-12T14:27:00Z">
              <w:r w:rsidRPr="005B69F1" w:rsidDel="0078242E">
                <w:rPr>
                  <w:sz w:val="22"/>
                  <w:szCs w:val="22"/>
                  <w:lang w:val="ro-RO"/>
                </w:rPr>
                <w:delText>Utilizarea unor criterii de calificare, selecție, atribuire sau condiții de executare a contractelor sau a unor specificații tehnice care nu sunt discriminatorii în sensul abaterii de la punctul 10, dar care restricționează accesul operatorilor ec</w:delText>
              </w:r>
              <w:r w:rsidR="005B69F1" w:rsidRPr="005B69F1" w:rsidDel="0078242E">
                <w:rPr>
                  <w:sz w:val="22"/>
                  <w:szCs w:val="22"/>
                  <w:lang w:val="ro-RO"/>
                </w:rPr>
                <w:delText xml:space="preserve">onomici – </w:delText>
              </w:r>
              <w:r w:rsidRPr="005B69F1" w:rsidDel="0078242E">
                <w:rPr>
                  <w:sz w:val="22"/>
                  <w:szCs w:val="22"/>
                  <w:lang w:val="ro-RO"/>
                </w:rPr>
                <w:delText>10%</w:delText>
              </w:r>
              <w:r w:rsidR="005B69F1" w:rsidRPr="005B69F1" w:rsidDel="0078242E">
                <w:rPr>
                  <w:sz w:val="22"/>
                  <w:szCs w:val="22"/>
                  <w:lang w:val="ro-RO"/>
                </w:rPr>
                <w:delText>.</w:delText>
              </w:r>
            </w:del>
          </w:p>
          <w:p w14:paraId="4FD90775" w14:textId="0F302FCD" w:rsidR="005B69F1" w:rsidRPr="005B69F1" w:rsidDel="0078242E" w:rsidRDefault="005B69F1" w:rsidP="006408B3">
            <w:pPr>
              <w:jc w:val="both"/>
              <w:rPr>
                <w:del w:id="119" w:author="Nicoleta" w:date="2023-05-12T14:27:00Z"/>
                <w:sz w:val="22"/>
                <w:szCs w:val="22"/>
                <w:lang w:val="ro-RO"/>
              </w:rPr>
            </w:pPr>
          </w:p>
        </w:tc>
      </w:tr>
      <w:tr w:rsidR="007F28C4" w:rsidRPr="00313CEA" w:rsidDel="0078242E" w14:paraId="1B4CBBC8" w14:textId="6963D8EA" w:rsidTr="00D8123B">
        <w:trPr>
          <w:trHeight w:val="562"/>
          <w:jc w:val="center"/>
          <w:del w:id="120" w:author="Nicoleta" w:date="2023-05-12T14:27:00Z"/>
          <w:trPrChange w:id="121" w:author="Nicoleta" w:date="2023-05-22T16:13:00Z">
            <w:trPr>
              <w:trHeight w:val="562"/>
              <w:jc w:val="center"/>
            </w:trPr>
          </w:trPrChange>
        </w:trPr>
        <w:tc>
          <w:tcPr>
            <w:tcW w:w="894" w:type="dxa"/>
            <w:shd w:val="clear" w:color="auto" w:fill="auto"/>
            <w:vAlign w:val="center"/>
            <w:tcPrChange w:id="122" w:author="Nicoleta" w:date="2023-05-22T16:13:00Z">
              <w:tcPr>
                <w:tcW w:w="775" w:type="dxa"/>
                <w:shd w:val="clear" w:color="auto" w:fill="auto"/>
                <w:vAlign w:val="center"/>
              </w:tcPr>
            </w:tcPrChange>
          </w:tcPr>
          <w:p w14:paraId="19F868BF" w14:textId="03101901" w:rsidR="007F28C4" w:rsidRPr="008A0D1B" w:rsidDel="0078242E" w:rsidRDefault="007F28C4" w:rsidP="00767D95">
            <w:pPr>
              <w:pStyle w:val="ListParagraph"/>
              <w:numPr>
                <w:ilvl w:val="0"/>
                <w:numId w:val="16"/>
              </w:numPr>
              <w:jc w:val="both"/>
              <w:rPr>
                <w:del w:id="123" w:author="Nicoleta" w:date="2023-05-12T14:27:00Z"/>
                <w:sz w:val="22"/>
                <w:szCs w:val="22"/>
                <w:lang w:val="ro-RO"/>
              </w:rPr>
            </w:pPr>
          </w:p>
        </w:tc>
        <w:tc>
          <w:tcPr>
            <w:tcW w:w="3881" w:type="dxa"/>
            <w:shd w:val="clear" w:color="auto" w:fill="auto"/>
            <w:vAlign w:val="center"/>
            <w:tcPrChange w:id="124" w:author="Nicoleta" w:date="2023-05-22T16:13:00Z">
              <w:tcPr>
                <w:tcW w:w="3898" w:type="dxa"/>
                <w:shd w:val="clear" w:color="auto" w:fill="auto"/>
                <w:vAlign w:val="center"/>
              </w:tcPr>
            </w:tcPrChange>
          </w:tcPr>
          <w:p w14:paraId="2B61093B" w14:textId="29EA852A" w:rsidR="007F28C4" w:rsidDel="0078242E" w:rsidRDefault="00DB2156" w:rsidP="007F28C4">
            <w:pPr>
              <w:jc w:val="both"/>
              <w:rPr>
                <w:del w:id="125" w:author="Nicoleta" w:date="2023-05-12T14:27:00Z"/>
                <w:sz w:val="22"/>
                <w:szCs w:val="22"/>
                <w:lang w:val="ro-RO"/>
              </w:rPr>
            </w:pPr>
            <w:del w:id="126" w:author="Nicoleta" w:date="2023-05-12T14:27:00Z">
              <w:r w:rsidRPr="00FA6034" w:rsidDel="0078242E">
                <w:rPr>
                  <w:sz w:val="22"/>
                  <w:szCs w:val="22"/>
                  <w:lang w:val="ro-RO"/>
                </w:rPr>
                <w:delText>Au fost comunicate</w:delText>
              </w:r>
              <w:r w:rsidR="007F28C4" w:rsidRPr="00FA6034" w:rsidDel="0078242E">
                <w:rPr>
                  <w:sz w:val="22"/>
                  <w:szCs w:val="22"/>
                  <w:lang w:val="ro-RO"/>
                </w:rPr>
                <w:delText xml:space="preserve"> informații care asigură descrierea produselor, serviciilor sau lucrărilor care urmează a fi achiziționate?</w:delText>
              </w:r>
            </w:del>
          </w:p>
          <w:p w14:paraId="70D7C440" w14:textId="250356DB" w:rsidR="000C43A1" w:rsidDel="0078242E" w:rsidRDefault="000C43A1" w:rsidP="007F28C4">
            <w:pPr>
              <w:jc w:val="both"/>
              <w:rPr>
                <w:del w:id="127" w:author="Nicoleta" w:date="2023-05-12T14:27:00Z"/>
                <w:sz w:val="22"/>
                <w:szCs w:val="22"/>
                <w:lang w:val="ro-RO"/>
              </w:rPr>
            </w:pPr>
          </w:p>
          <w:p w14:paraId="69D72760" w14:textId="51944A2B" w:rsidR="000C43A1" w:rsidRPr="00FA6034" w:rsidDel="0078242E" w:rsidRDefault="00CA36D1" w:rsidP="007F28C4">
            <w:pPr>
              <w:jc w:val="both"/>
              <w:rPr>
                <w:del w:id="128" w:author="Nicoleta" w:date="2023-05-12T14:27:00Z"/>
                <w:sz w:val="22"/>
                <w:szCs w:val="22"/>
                <w:lang w:val="ro-RO"/>
              </w:rPr>
            </w:pPr>
            <w:del w:id="129" w:author="Nicoleta" w:date="2023-05-12T14:27:00Z">
              <w:r w:rsidRPr="00CA36D1" w:rsidDel="0078242E">
                <w:rPr>
                  <w:color w:val="00B0F0"/>
                  <w:sz w:val="22"/>
                  <w:szCs w:val="22"/>
                  <w:lang w:val="ro-RO"/>
                </w:rPr>
                <w:delText>Propunem eliminarea verificarii din acest punct de vedere. Consideram ca AM ar trebui sa verifice si sa penalizeze strict divizarea artificiala, fapt ce du</w:delText>
              </w:r>
              <w:r w:rsidR="00780F8D" w:rsidDel="0078242E">
                <w:rPr>
                  <w:color w:val="00B0F0"/>
                  <w:sz w:val="22"/>
                  <w:szCs w:val="22"/>
                  <w:lang w:val="ro-RO"/>
                </w:rPr>
                <w:delText>ce</w:delText>
              </w:r>
              <w:r w:rsidRPr="00CA36D1" w:rsidDel="0078242E">
                <w:rPr>
                  <w:color w:val="00B0F0"/>
                  <w:sz w:val="22"/>
                  <w:szCs w:val="22"/>
                  <w:lang w:val="ro-RO"/>
                </w:rPr>
                <w:delText xml:space="preserve"> la neaplicarea procedurilor prevazute la art. 68 din Legea 98/2016,  conform Anexei nr. 2 la Ordonanţa de urgenţă a Guvernului nr. 66/2011 „Nepublicarea unui anunț de participare/de concesionare/a unei invitații la procedura concurențială de ofertare sau atribuirea directă nejustificată, respectiv aplicarea nejustificată a procedurii de negociere fără publicare prealabilă – 100%”</w:delText>
              </w:r>
            </w:del>
          </w:p>
        </w:tc>
        <w:tc>
          <w:tcPr>
            <w:tcW w:w="2092" w:type="dxa"/>
            <w:vAlign w:val="center"/>
            <w:tcPrChange w:id="130" w:author="Nicoleta" w:date="2023-05-22T16:13:00Z">
              <w:tcPr>
                <w:tcW w:w="2126" w:type="dxa"/>
                <w:vAlign w:val="center"/>
              </w:tcPr>
            </w:tcPrChange>
          </w:tcPr>
          <w:p w14:paraId="7E0E6C5B" w14:textId="40EE37BA" w:rsidR="007F28C4" w:rsidRPr="00FA6034" w:rsidDel="0078242E" w:rsidRDefault="007F28C4" w:rsidP="007F28C4">
            <w:pPr>
              <w:jc w:val="both"/>
              <w:rPr>
                <w:del w:id="131" w:author="Nicoleta" w:date="2023-05-12T14:27:00Z"/>
                <w:sz w:val="22"/>
                <w:szCs w:val="22"/>
                <w:lang w:val="ro-RO"/>
              </w:rPr>
            </w:pPr>
          </w:p>
        </w:tc>
        <w:tc>
          <w:tcPr>
            <w:tcW w:w="6956" w:type="dxa"/>
            <w:shd w:val="clear" w:color="auto" w:fill="auto"/>
            <w:vAlign w:val="center"/>
            <w:tcPrChange w:id="132" w:author="Nicoleta" w:date="2023-05-22T16:13:00Z">
              <w:tcPr>
                <w:tcW w:w="7024" w:type="dxa"/>
                <w:shd w:val="clear" w:color="auto" w:fill="auto"/>
                <w:vAlign w:val="center"/>
              </w:tcPr>
            </w:tcPrChange>
          </w:tcPr>
          <w:p w14:paraId="272B74A3" w14:textId="7E2C816D" w:rsidR="007F28C4" w:rsidRPr="00FA6034" w:rsidDel="0078242E" w:rsidRDefault="00536B5F" w:rsidP="007F28C4">
            <w:pPr>
              <w:jc w:val="both"/>
              <w:rPr>
                <w:del w:id="133" w:author="Nicoleta" w:date="2023-05-12T14:27:00Z"/>
                <w:sz w:val="22"/>
                <w:szCs w:val="22"/>
                <w:lang w:val="ro-RO"/>
              </w:rPr>
            </w:pPr>
            <w:del w:id="134" w:author="Nicoleta" w:date="2023-05-12T14:27:00Z">
              <w:r w:rsidRPr="00FA6034" w:rsidDel="0078242E">
                <w:rPr>
                  <w:sz w:val="22"/>
                  <w:szCs w:val="22"/>
                  <w:lang w:val="ro-RO"/>
                </w:rPr>
                <w:delText>Se verifică dovada publi</w:delText>
              </w:r>
              <w:r w:rsidR="006744C9" w:rsidRPr="00FA6034" w:rsidDel="0078242E">
                <w:rPr>
                  <w:sz w:val="22"/>
                  <w:szCs w:val="22"/>
                  <w:lang w:val="ro-RO"/>
                </w:rPr>
                <w:delText xml:space="preserve">cării </w:delText>
              </w:r>
              <w:r w:rsidR="00FA6034" w:rsidRPr="00FA6034" w:rsidDel="0078242E">
                <w:rPr>
                  <w:sz w:val="22"/>
                  <w:szCs w:val="22"/>
                  <w:lang w:val="ro-RO"/>
                </w:rPr>
                <w:delText>sau comunicării informațiilor</w:delText>
              </w:r>
              <w:r w:rsidR="00780B79" w:rsidRPr="00FA6034" w:rsidDel="0078242E">
                <w:rPr>
                  <w:sz w:val="22"/>
                  <w:szCs w:val="22"/>
                  <w:lang w:val="ro-RO"/>
                </w:rPr>
                <w:delText>.</w:delText>
              </w:r>
            </w:del>
          </w:p>
          <w:p w14:paraId="4926534D" w14:textId="0C6E2E02" w:rsidR="00780B79" w:rsidRPr="00FA6034" w:rsidDel="0078242E" w:rsidRDefault="00780B79" w:rsidP="007F28C4">
            <w:pPr>
              <w:jc w:val="both"/>
              <w:rPr>
                <w:del w:id="135" w:author="Nicoleta" w:date="2023-05-12T14:27:00Z"/>
                <w:sz w:val="22"/>
                <w:szCs w:val="22"/>
                <w:lang w:val="ro-RO"/>
              </w:rPr>
            </w:pPr>
          </w:p>
          <w:p w14:paraId="1A258D76" w14:textId="4A372FB3" w:rsidR="00651561" w:rsidRPr="00FA6034" w:rsidDel="0078242E" w:rsidRDefault="00651561" w:rsidP="00651561">
            <w:pPr>
              <w:pStyle w:val="NormalWeb"/>
              <w:spacing w:before="0" w:beforeAutospacing="0" w:after="0" w:afterAutospacing="0"/>
              <w:jc w:val="both"/>
              <w:rPr>
                <w:del w:id="136" w:author="Nicoleta" w:date="2023-05-12T14:27:00Z"/>
                <w:b/>
                <w:color w:val="FF0000"/>
                <w:sz w:val="22"/>
                <w:szCs w:val="22"/>
                <w:lang w:val="ro-RO"/>
              </w:rPr>
            </w:pPr>
            <w:del w:id="137" w:author="Nicoleta" w:date="2023-05-12T14:27:00Z">
              <w:r w:rsidRPr="00FA6034" w:rsidDel="0078242E">
                <w:rPr>
                  <w:b/>
                  <w:color w:val="FF0000"/>
                  <w:sz w:val="22"/>
                  <w:szCs w:val="22"/>
                  <w:lang w:val="ro-RO"/>
                </w:rPr>
                <w:delText>Abatere</w:delText>
              </w:r>
            </w:del>
          </w:p>
          <w:p w14:paraId="49E34ADB" w14:textId="362C67C5" w:rsidR="00530686" w:rsidDel="0078242E" w:rsidRDefault="00530686" w:rsidP="00780B79">
            <w:pPr>
              <w:pStyle w:val="NormalWeb"/>
              <w:spacing w:before="0" w:beforeAutospacing="0" w:after="0" w:afterAutospacing="0"/>
              <w:jc w:val="both"/>
              <w:rPr>
                <w:del w:id="138" w:author="Nicoleta" w:date="2023-05-12T14:27:00Z"/>
                <w:sz w:val="22"/>
                <w:szCs w:val="22"/>
                <w:lang w:val="ro-RO"/>
              </w:rPr>
            </w:pPr>
            <w:del w:id="139" w:author="Nicoleta" w:date="2023-05-12T14:27:00Z">
              <w:r w:rsidRPr="00FA6034" w:rsidDel="0078242E">
                <w:rPr>
                  <w:sz w:val="22"/>
                  <w:szCs w:val="22"/>
                  <w:lang w:val="ro-RO"/>
                </w:rPr>
                <w:delText>Definirea insuficientă sau imprecisă a obiectului contractului, cu excepția situațiilor pentru care legislația națională permite negocierea sau când obiectul contractului a fost clarificat după publicarea anunțului de participare/ de concesionare/invitației la procedura concurențială  de ofertare/concesiune și clarificarea a fost publicată în JOUE și la nivel național – 10%</w:delText>
              </w:r>
            </w:del>
          </w:p>
          <w:p w14:paraId="0A5FE123" w14:textId="6095AEE8" w:rsidR="00FF2744" w:rsidRPr="00FA6034" w:rsidDel="0078242E" w:rsidRDefault="00FF2744" w:rsidP="00780B79">
            <w:pPr>
              <w:pStyle w:val="NormalWeb"/>
              <w:spacing w:before="0" w:beforeAutospacing="0" w:after="0" w:afterAutospacing="0"/>
              <w:jc w:val="both"/>
              <w:rPr>
                <w:del w:id="140" w:author="Nicoleta" w:date="2023-05-12T14:27:00Z"/>
                <w:b/>
                <w:color w:val="FF0000"/>
                <w:sz w:val="22"/>
                <w:szCs w:val="22"/>
                <w:lang w:val="ro-RO"/>
              </w:rPr>
            </w:pPr>
          </w:p>
        </w:tc>
      </w:tr>
      <w:tr w:rsidR="007F28C4" w:rsidRPr="00313CEA" w:rsidDel="0078242E" w14:paraId="55F7714E" w14:textId="3E55461E" w:rsidTr="00D8123B">
        <w:trPr>
          <w:trHeight w:val="562"/>
          <w:jc w:val="center"/>
          <w:del w:id="141" w:author="Nicoleta" w:date="2023-05-12T14:27:00Z"/>
          <w:trPrChange w:id="142" w:author="Nicoleta" w:date="2023-05-22T16:13:00Z">
            <w:trPr>
              <w:trHeight w:val="562"/>
              <w:jc w:val="center"/>
            </w:trPr>
          </w:trPrChange>
        </w:trPr>
        <w:tc>
          <w:tcPr>
            <w:tcW w:w="894" w:type="dxa"/>
            <w:shd w:val="clear" w:color="auto" w:fill="auto"/>
            <w:vAlign w:val="center"/>
            <w:tcPrChange w:id="143" w:author="Nicoleta" w:date="2023-05-22T16:13:00Z">
              <w:tcPr>
                <w:tcW w:w="775" w:type="dxa"/>
                <w:shd w:val="clear" w:color="auto" w:fill="auto"/>
                <w:vAlign w:val="center"/>
              </w:tcPr>
            </w:tcPrChange>
          </w:tcPr>
          <w:p w14:paraId="7B6C09A6" w14:textId="0A431B04" w:rsidR="007F28C4" w:rsidRPr="008A0D1B" w:rsidDel="0078242E" w:rsidRDefault="007F28C4" w:rsidP="00767D95">
            <w:pPr>
              <w:pStyle w:val="ListParagraph"/>
              <w:numPr>
                <w:ilvl w:val="0"/>
                <w:numId w:val="16"/>
              </w:numPr>
              <w:jc w:val="both"/>
              <w:rPr>
                <w:del w:id="144" w:author="Nicoleta" w:date="2023-05-12T14:27:00Z"/>
                <w:sz w:val="22"/>
                <w:szCs w:val="22"/>
                <w:lang w:val="ro-RO"/>
              </w:rPr>
            </w:pPr>
          </w:p>
        </w:tc>
        <w:tc>
          <w:tcPr>
            <w:tcW w:w="3881" w:type="dxa"/>
            <w:shd w:val="clear" w:color="auto" w:fill="auto"/>
            <w:vAlign w:val="center"/>
            <w:tcPrChange w:id="145" w:author="Nicoleta" w:date="2023-05-22T16:13:00Z">
              <w:tcPr>
                <w:tcW w:w="3898" w:type="dxa"/>
                <w:shd w:val="clear" w:color="auto" w:fill="auto"/>
                <w:vAlign w:val="center"/>
              </w:tcPr>
            </w:tcPrChange>
          </w:tcPr>
          <w:p w14:paraId="3D7D8075" w14:textId="477542F7" w:rsidR="007F28C4" w:rsidDel="0078242E" w:rsidRDefault="007F28C4" w:rsidP="00960AEB">
            <w:pPr>
              <w:jc w:val="both"/>
              <w:rPr>
                <w:del w:id="146" w:author="Nicoleta" w:date="2023-05-12T14:27:00Z"/>
                <w:sz w:val="22"/>
                <w:szCs w:val="22"/>
                <w:lang w:val="ro-RO"/>
              </w:rPr>
            </w:pPr>
            <w:del w:id="147" w:author="Nicoleta" w:date="2023-05-12T14:27:00Z">
              <w:r w:rsidRPr="008A0D1B" w:rsidDel="0078242E">
                <w:rPr>
                  <w:sz w:val="22"/>
                  <w:szCs w:val="22"/>
                  <w:lang w:val="ro-RO"/>
                </w:rPr>
                <w:delText xml:space="preserve">În cazurile de excepție, când utilizarea catalogului </w:delText>
              </w:r>
              <w:r w:rsidRPr="005B69F1" w:rsidDel="0078242E">
                <w:rPr>
                  <w:sz w:val="22"/>
                  <w:szCs w:val="22"/>
                  <w:lang w:val="ro-RO"/>
                </w:rPr>
                <w:delText>electronic</w:delText>
              </w:r>
              <w:r w:rsidR="00960AEB" w:rsidRPr="005B69F1" w:rsidDel="0078242E">
                <w:rPr>
                  <w:sz w:val="22"/>
                  <w:szCs w:val="22"/>
                  <w:lang w:val="ro-RO"/>
                </w:rPr>
                <w:delText>, publicarea unui anunț</w:delText>
              </w:r>
              <w:r w:rsidRPr="005B69F1" w:rsidDel="0078242E">
                <w:rPr>
                  <w:sz w:val="22"/>
                  <w:szCs w:val="22"/>
                  <w:lang w:val="ro-RO"/>
                </w:rPr>
                <w:delText xml:space="preserve"> </w:delText>
              </w:r>
              <w:r w:rsidR="00B952DB" w:rsidRPr="005B69F1" w:rsidDel="0078242E">
                <w:rPr>
                  <w:sz w:val="22"/>
                  <w:szCs w:val="22"/>
                  <w:lang w:val="ro-RO"/>
                </w:rPr>
                <w:delText xml:space="preserve">sau </w:delText>
              </w:r>
              <w:r w:rsidR="00960AEB" w:rsidRPr="005B69F1" w:rsidDel="0078242E">
                <w:rPr>
                  <w:sz w:val="22"/>
                  <w:szCs w:val="22"/>
                  <w:lang w:val="ro-RO"/>
                </w:rPr>
                <w:delText xml:space="preserve">consultarea a minimum trei operatori economici </w:delText>
              </w:r>
              <w:r w:rsidRPr="005B69F1" w:rsidDel="0078242E">
                <w:rPr>
                  <w:sz w:val="22"/>
                  <w:szCs w:val="22"/>
                  <w:lang w:val="ro-RO"/>
                </w:rPr>
                <w:delText xml:space="preserve">nu </w:delText>
              </w:r>
              <w:r w:rsidR="00960AEB" w:rsidRPr="005B69F1" w:rsidDel="0078242E">
                <w:rPr>
                  <w:sz w:val="22"/>
                  <w:szCs w:val="22"/>
                  <w:lang w:val="ro-RO"/>
                </w:rPr>
                <w:delText>sunt</w:delText>
              </w:r>
              <w:r w:rsidRPr="005B69F1" w:rsidDel="0078242E">
                <w:rPr>
                  <w:sz w:val="22"/>
                  <w:szCs w:val="22"/>
                  <w:lang w:val="ro-RO"/>
                </w:rPr>
                <w:delText xml:space="preserve"> obligatori</w:delText>
              </w:r>
              <w:r w:rsidR="00960AEB" w:rsidRPr="005B69F1" w:rsidDel="0078242E">
                <w:rPr>
                  <w:sz w:val="22"/>
                  <w:szCs w:val="22"/>
                  <w:lang w:val="ro-RO"/>
                </w:rPr>
                <w:delText>i</w:delText>
              </w:r>
              <w:r w:rsidRPr="005B69F1" w:rsidDel="0078242E">
                <w:rPr>
                  <w:sz w:val="22"/>
                  <w:szCs w:val="22"/>
                  <w:lang w:val="ro-RO"/>
                </w:rPr>
                <w:delText>, autoritatea contractantă a respectat</w:delText>
              </w:r>
              <w:r w:rsidRPr="008A0D1B" w:rsidDel="0078242E">
                <w:rPr>
                  <w:sz w:val="22"/>
                  <w:szCs w:val="22"/>
                  <w:lang w:val="ro-RO"/>
                </w:rPr>
                <w:delText xml:space="preserve"> pragurile valorice și </w:delText>
              </w:r>
              <w:r w:rsidR="00530686" w:rsidRPr="008A0D1B" w:rsidDel="0078242E">
                <w:rPr>
                  <w:sz w:val="22"/>
                  <w:szCs w:val="22"/>
                  <w:lang w:val="ro-RO"/>
                </w:rPr>
                <w:delText>modalitățile de atribuire</w:delText>
              </w:r>
              <w:r w:rsidRPr="008A0D1B" w:rsidDel="0078242E">
                <w:rPr>
                  <w:sz w:val="22"/>
                  <w:szCs w:val="22"/>
                  <w:lang w:val="ro-RO"/>
                </w:rPr>
                <w:delText xml:space="preserve"> prevăzute de legislație?</w:delText>
              </w:r>
            </w:del>
          </w:p>
          <w:p w14:paraId="7F8F6D28" w14:textId="7896C91B" w:rsidR="000C43A1" w:rsidDel="0078242E" w:rsidRDefault="000C43A1" w:rsidP="00960AEB">
            <w:pPr>
              <w:jc w:val="both"/>
              <w:rPr>
                <w:del w:id="148" w:author="Nicoleta" w:date="2023-05-12T14:27:00Z"/>
                <w:sz w:val="22"/>
                <w:szCs w:val="22"/>
                <w:lang w:val="ro-RO"/>
              </w:rPr>
            </w:pPr>
          </w:p>
          <w:p w14:paraId="7ABB0DFA" w14:textId="148AAF11" w:rsidR="000C43A1" w:rsidRPr="008A0D1B" w:rsidDel="0078242E" w:rsidRDefault="00CA36D1" w:rsidP="00960AEB">
            <w:pPr>
              <w:jc w:val="both"/>
              <w:rPr>
                <w:del w:id="149" w:author="Nicoleta" w:date="2023-05-12T14:27:00Z"/>
                <w:sz w:val="22"/>
                <w:szCs w:val="22"/>
                <w:lang w:val="ro-RO"/>
              </w:rPr>
            </w:pPr>
            <w:del w:id="150" w:author="Nicoleta" w:date="2023-05-12T14:27:00Z">
              <w:r w:rsidRPr="00CA36D1" w:rsidDel="0078242E">
                <w:rPr>
                  <w:color w:val="00B0F0"/>
                  <w:sz w:val="22"/>
                  <w:szCs w:val="22"/>
                  <w:lang w:val="ro-RO"/>
                </w:rPr>
                <w:delText>Propunem eliminarea verificarii din acest punct de vedere. Consideram ca AM ar trebui sa verifice si sa penalizeze strict divizarea artificiala, fapt ce du</w:delText>
              </w:r>
              <w:r w:rsidR="00780F8D" w:rsidDel="0078242E">
                <w:rPr>
                  <w:color w:val="00B0F0"/>
                  <w:sz w:val="22"/>
                  <w:szCs w:val="22"/>
                  <w:lang w:val="ro-RO"/>
                </w:rPr>
                <w:delText>ce</w:delText>
              </w:r>
              <w:r w:rsidRPr="00CA36D1" w:rsidDel="0078242E">
                <w:rPr>
                  <w:color w:val="00B0F0"/>
                  <w:sz w:val="22"/>
                  <w:szCs w:val="22"/>
                  <w:lang w:val="ro-RO"/>
                </w:rPr>
                <w:delText xml:space="preserve"> la neaplicarea procedurilor prevazute la art. 68 din Legea 98/2016,  conform Anexei nr. 2 la Ordonanţa de urgenţă a Guvernului nr. 66/2011 „Nepublicarea unui anunț de participare/de concesionare/a unei invitații la procedura concurențială de ofertare sau atribuirea directă nejustificată, respectiv aplicarea nejustificată a procedurii de negociere fără publicare prealabilă – 100%”</w:delText>
              </w:r>
            </w:del>
          </w:p>
        </w:tc>
        <w:tc>
          <w:tcPr>
            <w:tcW w:w="2092" w:type="dxa"/>
            <w:vAlign w:val="center"/>
            <w:tcPrChange w:id="151" w:author="Nicoleta" w:date="2023-05-22T16:13:00Z">
              <w:tcPr>
                <w:tcW w:w="2126" w:type="dxa"/>
                <w:vAlign w:val="center"/>
              </w:tcPr>
            </w:tcPrChange>
          </w:tcPr>
          <w:p w14:paraId="75142694" w14:textId="276ACF22" w:rsidR="007F28C4" w:rsidRPr="008A0D1B" w:rsidDel="0078242E" w:rsidRDefault="007F28C4" w:rsidP="007F28C4">
            <w:pPr>
              <w:jc w:val="both"/>
              <w:rPr>
                <w:del w:id="152" w:author="Nicoleta" w:date="2023-05-12T14:27:00Z"/>
                <w:sz w:val="22"/>
                <w:szCs w:val="22"/>
                <w:lang w:val="ro-RO"/>
              </w:rPr>
            </w:pPr>
          </w:p>
        </w:tc>
        <w:tc>
          <w:tcPr>
            <w:tcW w:w="6956" w:type="dxa"/>
            <w:shd w:val="clear" w:color="auto" w:fill="auto"/>
            <w:vAlign w:val="center"/>
            <w:tcPrChange w:id="153" w:author="Nicoleta" w:date="2023-05-22T16:13:00Z">
              <w:tcPr>
                <w:tcW w:w="7024" w:type="dxa"/>
                <w:shd w:val="clear" w:color="auto" w:fill="auto"/>
                <w:vAlign w:val="center"/>
              </w:tcPr>
            </w:tcPrChange>
          </w:tcPr>
          <w:p w14:paraId="29A77BA2" w14:textId="57543EB8" w:rsidR="00DB2156" w:rsidDel="0078242E" w:rsidRDefault="007F28C4" w:rsidP="007F28C4">
            <w:pPr>
              <w:pStyle w:val="NormalWeb"/>
              <w:spacing w:before="0" w:beforeAutospacing="0" w:after="0" w:afterAutospacing="0"/>
              <w:jc w:val="both"/>
              <w:rPr>
                <w:del w:id="154" w:author="Nicoleta" w:date="2023-05-12T14:27:00Z"/>
                <w:sz w:val="22"/>
                <w:szCs w:val="22"/>
                <w:lang w:val="ro-RO"/>
              </w:rPr>
            </w:pPr>
            <w:del w:id="155" w:author="Nicoleta" w:date="2023-05-12T14:27:00Z">
              <w:r w:rsidRPr="008A0D1B" w:rsidDel="0078242E">
                <w:rPr>
                  <w:sz w:val="22"/>
                  <w:szCs w:val="22"/>
                  <w:lang w:val="ro-RO"/>
                </w:rPr>
                <w:delText>Se verifică dacă valoarea estimată se încadrează în pragurile valorice prevăzute la</w:delText>
              </w:r>
              <w:r w:rsidR="00960AEB" w:rsidDel="0078242E">
                <w:rPr>
                  <w:sz w:val="22"/>
                  <w:szCs w:val="22"/>
                  <w:lang w:val="ro-RO"/>
                </w:rPr>
                <w:delText xml:space="preserve"> art. 7, alin. (7), lit. c) sau lit. d) din Legea nr. 98/2016, respectiv art. 12, </w:delText>
              </w:r>
              <w:r w:rsidR="00960AEB" w:rsidRPr="00960AEB" w:rsidDel="0078242E">
                <w:rPr>
                  <w:sz w:val="22"/>
                  <w:szCs w:val="22"/>
                  <w:lang w:val="ro-RO"/>
                </w:rPr>
                <w:delText>alin. (7), lit. c) sau lit. d) din Legea nr. 9</w:delText>
              </w:r>
              <w:r w:rsidR="00960AEB" w:rsidDel="0078242E">
                <w:rPr>
                  <w:sz w:val="22"/>
                  <w:szCs w:val="22"/>
                  <w:lang w:val="ro-RO"/>
                </w:rPr>
                <w:delText>9</w:delText>
              </w:r>
              <w:r w:rsidR="00960AEB" w:rsidRPr="00960AEB" w:rsidDel="0078242E">
                <w:rPr>
                  <w:sz w:val="22"/>
                  <w:szCs w:val="22"/>
                  <w:lang w:val="ro-RO"/>
                </w:rPr>
                <w:delText>/2016</w:delText>
              </w:r>
              <w:r w:rsidR="00DB2156" w:rsidDel="0078242E">
                <w:rPr>
                  <w:sz w:val="22"/>
                  <w:szCs w:val="22"/>
                  <w:lang w:val="ro-RO"/>
                </w:rPr>
                <w:delText>.</w:delText>
              </w:r>
            </w:del>
          </w:p>
          <w:p w14:paraId="597564B2" w14:textId="2F22DF0C" w:rsidR="007F28C4" w:rsidRPr="00960AEB" w:rsidDel="0078242E" w:rsidRDefault="00DB2156" w:rsidP="007F28C4">
            <w:pPr>
              <w:pStyle w:val="NormalWeb"/>
              <w:spacing w:before="0" w:beforeAutospacing="0" w:after="0" w:afterAutospacing="0"/>
              <w:jc w:val="both"/>
              <w:rPr>
                <w:del w:id="156" w:author="Nicoleta" w:date="2023-05-12T14:27:00Z"/>
                <w:sz w:val="22"/>
                <w:szCs w:val="22"/>
                <w:lang w:val="ro-RO"/>
              </w:rPr>
            </w:pPr>
            <w:del w:id="157" w:author="Nicoleta" w:date="2023-05-12T14:27:00Z">
              <w:r w:rsidDel="0078242E">
                <w:rPr>
                  <w:sz w:val="22"/>
                  <w:szCs w:val="22"/>
                  <w:lang w:val="ro-RO"/>
                </w:rPr>
                <w:delText>Se verifică modalitatea</w:delText>
              </w:r>
              <w:r w:rsidR="00960AEB" w:rsidDel="0078242E">
                <w:rPr>
                  <w:sz w:val="22"/>
                  <w:szCs w:val="22"/>
                  <w:lang w:val="ro-RO"/>
                </w:rPr>
                <w:delText xml:space="preserve"> de atribuire.</w:delText>
              </w:r>
            </w:del>
          </w:p>
          <w:p w14:paraId="086C16C1" w14:textId="67D38CB9" w:rsidR="007F28C4" w:rsidRPr="008A0D1B" w:rsidDel="0078242E" w:rsidRDefault="007F28C4" w:rsidP="007F28C4">
            <w:pPr>
              <w:pStyle w:val="NormalWeb"/>
              <w:spacing w:before="0" w:beforeAutospacing="0" w:after="0" w:afterAutospacing="0"/>
              <w:jc w:val="both"/>
              <w:rPr>
                <w:del w:id="158" w:author="Nicoleta" w:date="2023-05-12T14:27:00Z"/>
                <w:sz w:val="22"/>
                <w:szCs w:val="22"/>
                <w:lang w:val="ro-RO"/>
              </w:rPr>
            </w:pPr>
          </w:p>
          <w:p w14:paraId="658DDB2D" w14:textId="39CA8C58" w:rsidR="00011BA4" w:rsidRPr="008A0D1B" w:rsidDel="0078242E" w:rsidRDefault="00011BA4" w:rsidP="007F28C4">
            <w:pPr>
              <w:pStyle w:val="NormalWeb"/>
              <w:spacing w:before="0" w:beforeAutospacing="0" w:after="0" w:afterAutospacing="0"/>
              <w:jc w:val="both"/>
              <w:rPr>
                <w:del w:id="159" w:author="Nicoleta" w:date="2023-05-12T14:27:00Z"/>
                <w:sz w:val="22"/>
                <w:szCs w:val="22"/>
                <w:lang w:val="ro-RO"/>
              </w:rPr>
            </w:pPr>
          </w:p>
          <w:p w14:paraId="600B8D2D" w14:textId="2A76DE77" w:rsidR="00011BA4" w:rsidRPr="008A0D1B" w:rsidDel="0078242E" w:rsidRDefault="00011BA4" w:rsidP="007F28C4">
            <w:pPr>
              <w:pStyle w:val="NormalWeb"/>
              <w:spacing w:before="0" w:beforeAutospacing="0" w:after="0" w:afterAutospacing="0"/>
              <w:jc w:val="both"/>
              <w:rPr>
                <w:del w:id="160" w:author="Nicoleta" w:date="2023-05-12T14:27:00Z"/>
                <w:sz w:val="22"/>
                <w:szCs w:val="22"/>
                <w:lang w:val="ro-RO"/>
              </w:rPr>
            </w:pPr>
          </w:p>
          <w:p w14:paraId="2118F839" w14:textId="2D41548C" w:rsidR="00011BA4" w:rsidRPr="008A0D1B" w:rsidDel="0078242E" w:rsidRDefault="00011BA4" w:rsidP="00DB2156">
            <w:pPr>
              <w:pStyle w:val="NormalWeb"/>
              <w:spacing w:before="0" w:beforeAutospacing="0" w:after="0" w:afterAutospacing="0"/>
              <w:jc w:val="both"/>
              <w:rPr>
                <w:del w:id="161" w:author="Nicoleta" w:date="2023-05-12T14:27:00Z"/>
                <w:sz w:val="22"/>
                <w:szCs w:val="22"/>
                <w:lang w:val="ro-RO"/>
              </w:rPr>
            </w:pPr>
          </w:p>
        </w:tc>
      </w:tr>
      <w:tr w:rsidR="007F28C4" w:rsidRPr="00313CEA" w:rsidDel="0078242E" w14:paraId="7469DFC3" w14:textId="798AC7E7" w:rsidTr="00D8123B">
        <w:trPr>
          <w:trHeight w:val="562"/>
          <w:jc w:val="center"/>
          <w:del w:id="162" w:author="Nicoleta" w:date="2023-05-12T14:27:00Z"/>
          <w:trPrChange w:id="163" w:author="Nicoleta" w:date="2023-05-22T16:13:00Z">
            <w:trPr>
              <w:trHeight w:val="562"/>
              <w:jc w:val="center"/>
            </w:trPr>
          </w:trPrChange>
        </w:trPr>
        <w:tc>
          <w:tcPr>
            <w:tcW w:w="894" w:type="dxa"/>
            <w:shd w:val="clear" w:color="auto" w:fill="auto"/>
            <w:vAlign w:val="center"/>
            <w:tcPrChange w:id="164" w:author="Nicoleta" w:date="2023-05-22T16:13:00Z">
              <w:tcPr>
                <w:tcW w:w="775" w:type="dxa"/>
                <w:shd w:val="clear" w:color="auto" w:fill="auto"/>
                <w:vAlign w:val="center"/>
              </w:tcPr>
            </w:tcPrChange>
          </w:tcPr>
          <w:p w14:paraId="7A2DDEA5" w14:textId="7CA1541A" w:rsidR="007F28C4" w:rsidRPr="008A0D1B" w:rsidDel="0078242E" w:rsidRDefault="007F28C4" w:rsidP="00767D95">
            <w:pPr>
              <w:pStyle w:val="ListParagraph"/>
              <w:numPr>
                <w:ilvl w:val="0"/>
                <w:numId w:val="16"/>
              </w:numPr>
              <w:jc w:val="both"/>
              <w:rPr>
                <w:del w:id="165" w:author="Nicoleta" w:date="2023-05-12T14:27:00Z"/>
                <w:sz w:val="22"/>
                <w:szCs w:val="22"/>
                <w:lang w:val="ro-RO"/>
              </w:rPr>
            </w:pPr>
          </w:p>
        </w:tc>
        <w:tc>
          <w:tcPr>
            <w:tcW w:w="3881" w:type="dxa"/>
            <w:shd w:val="clear" w:color="auto" w:fill="auto"/>
            <w:vAlign w:val="center"/>
            <w:tcPrChange w:id="166" w:author="Nicoleta" w:date="2023-05-22T16:13:00Z">
              <w:tcPr>
                <w:tcW w:w="3898" w:type="dxa"/>
                <w:shd w:val="clear" w:color="auto" w:fill="auto"/>
                <w:vAlign w:val="center"/>
              </w:tcPr>
            </w:tcPrChange>
          </w:tcPr>
          <w:p w14:paraId="5A52331A" w14:textId="1E0CFAD2" w:rsidR="007F28C4" w:rsidDel="0078242E" w:rsidRDefault="007F28C4" w:rsidP="007F28C4">
            <w:pPr>
              <w:jc w:val="both"/>
              <w:rPr>
                <w:del w:id="167" w:author="Nicoleta" w:date="2023-05-12T14:27:00Z"/>
                <w:sz w:val="22"/>
                <w:szCs w:val="22"/>
                <w:lang w:val="ro-RO"/>
              </w:rPr>
            </w:pPr>
            <w:del w:id="168" w:author="Nicoleta" w:date="2023-05-12T14:27:00Z">
              <w:r w:rsidRPr="008A0D1B" w:rsidDel="0078242E">
                <w:rPr>
                  <w:sz w:val="22"/>
                  <w:szCs w:val="22"/>
                  <w:lang w:val="ro-RO"/>
                </w:rPr>
                <w:delText>Contractul de achiziție/comanda sau orice tip de document încheiat în condițiile legii, inclusiv instrumentele de plată</w:delText>
              </w:r>
              <w:r w:rsidR="006408B3" w:rsidDel="0078242E">
                <w:rPr>
                  <w:sz w:val="22"/>
                  <w:szCs w:val="22"/>
                  <w:lang w:val="ro-RO"/>
                </w:rPr>
                <w:delText xml:space="preserve">, respectă </w:delText>
              </w:r>
              <w:r w:rsidR="00941601" w:rsidDel="0078242E">
                <w:rPr>
                  <w:sz w:val="22"/>
                  <w:szCs w:val="22"/>
                  <w:lang w:val="ro-RO"/>
                </w:rPr>
                <w:delText>valoarea estimată/</w:delText>
              </w:r>
              <w:r w:rsidR="006408B3" w:rsidDel="0078242E">
                <w:rPr>
                  <w:sz w:val="22"/>
                  <w:szCs w:val="22"/>
                  <w:lang w:val="ro-RO"/>
                </w:rPr>
                <w:delText xml:space="preserve">prețul ofertat, </w:delText>
              </w:r>
              <w:r w:rsidRPr="008A0D1B" w:rsidDel="0078242E">
                <w:rPr>
                  <w:sz w:val="22"/>
                  <w:szCs w:val="22"/>
                  <w:lang w:val="ro-RO"/>
                </w:rPr>
                <w:delText>descrierea obiectului achiziției și cantitatea solicitată de autoritatea contractantă?</w:delText>
              </w:r>
            </w:del>
          </w:p>
          <w:p w14:paraId="15D919E1" w14:textId="72FF10F2" w:rsidR="000C43A1" w:rsidDel="0078242E" w:rsidRDefault="000C43A1" w:rsidP="007F28C4">
            <w:pPr>
              <w:jc w:val="both"/>
              <w:rPr>
                <w:del w:id="169" w:author="Nicoleta" w:date="2023-05-12T14:27:00Z"/>
                <w:sz w:val="22"/>
                <w:szCs w:val="22"/>
                <w:lang w:val="ro-RO"/>
              </w:rPr>
            </w:pPr>
          </w:p>
          <w:p w14:paraId="4CC35AC0" w14:textId="3E39F8C5" w:rsidR="000C43A1" w:rsidRPr="008A0D1B" w:rsidDel="0078242E" w:rsidRDefault="000C43A1" w:rsidP="007F28C4">
            <w:pPr>
              <w:jc w:val="both"/>
              <w:rPr>
                <w:del w:id="170" w:author="Nicoleta" w:date="2023-05-12T14:27:00Z"/>
                <w:sz w:val="22"/>
                <w:szCs w:val="22"/>
                <w:lang w:val="ro-RO"/>
              </w:rPr>
            </w:pPr>
          </w:p>
        </w:tc>
        <w:tc>
          <w:tcPr>
            <w:tcW w:w="2092" w:type="dxa"/>
            <w:vAlign w:val="center"/>
            <w:tcPrChange w:id="171" w:author="Nicoleta" w:date="2023-05-22T16:13:00Z">
              <w:tcPr>
                <w:tcW w:w="2126" w:type="dxa"/>
                <w:vAlign w:val="center"/>
              </w:tcPr>
            </w:tcPrChange>
          </w:tcPr>
          <w:p w14:paraId="7D7D467F" w14:textId="510963EC" w:rsidR="007F28C4" w:rsidRPr="008A0D1B" w:rsidDel="0078242E" w:rsidRDefault="007F28C4" w:rsidP="007F28C4">
            <w:pPr>
              <w:jc w:val="both"/>
              <w:rPr>
                <w:del w:id="172" w:author="Nicoleta" w:date="2023-05-12T14:27:00Z"/>
                <w:sz w:val="22"/>
                <w:szCs w:val="22"/>
                <w:lang w:val="ro-RO"/>
              </w:rPr>
            </w:pPr>
          </w:p>
        </w:tc>
        <w:tc>
          <w:tcPr>
            <w:tcW w:w="6956" w:type="dxa"/>
            <w:shd w:val="clear" w:color="auto" w:fill="auto"/>
            <w:vAlign w:val="center"/>
            <w:tcPrChange w:id="173" w:author="Nicoleta" w:date="2023-05-22T16:13:00Z">
              <w:tcPr>
                <w:tcW w:w="7024" w:type="dxa"/>
                <w:shd w:val="clear" w:color="auto" w:fill="auto"/>
                <w:vAlign w:val="center"/>
              </w:tcPr>
            </w:tcPrChange>
          </w:tcPr>
          <w:p w14:paraId="7B4CC399" w14:textId="41DC5BFD" w:rsidR="007F28C4" w:rsidRPr="008A0D1B" w:rsidDel="0078242E" w:rsidRDefault="00890D06" w:rsidP="00890D06">
            <w:pPr>
              <w:pStyle w:val="NormalWeb"/>
              <w:spacing w:before="0" w:beforeAutospacing="0" w:after="0" w:afterAutospacing="0"/>
              <w:jc w:val="both"/>
              <w:rPr>
                <w:del w:id="174" w:author="Nicoleta" w:date="2023-05-12T14:27:00Z"/>
                <w:sz w:val="22"/>
                <w:szCs w:val="22"/>
                <w:lang w:val="ro-RO"/>
              </w:rPr>
            </w:pPr>
            <w:del w:id="175" w:author="Nicoleta" w:date="2023-05-12T14:27:00Z">
              <w:r w:rsidRPr="008A0D1B" w:rsidDel="0078242E">
                <w:rPr>
                  <w:sz w:val="22"/>
                  <w:szCs w:val="22"/>
                  <w:lang w:val="ro-RO"/>
                </w:rPr>
                <w:delText>Se verifică prețul ofertat în raport cu contractul/comanda/alt document relevant.</w:delText>
              </w:r>
            </w:del>
          </w:p>
          <w:p w14:paraId="4AF8C9BB" w14:textId="3DC1C689" w:rsidR="007F28C4" w:rsidRPr="008A0D1B" w:rsidDel="0078242E" w:rsidRDefault="007F28C4" w:rsidP="00890D06">
            <w:pPr>
              <w:pStyle w:val="NormalWeb"/>
              <w:spacing w:before="0" w:beforeAutospacing="0" w:after="0" w:afterAutospacing="0"/>
              <w:jc w:val="both"/>
              <w:rPr>
                <w:del w:id="176" w:author="Nicoleta" w:date="2023-05-12T14:27:00Z"/>
                <w:sz w:val="22"/>
                <w:szCs w:val="22"/>
                <w:lang w:val="ro-RO"/>
              </w:rPr>
            </w:pPr>
          </w:p>
          <w:p w14:paraId="2AA62C66" w14:textId="74310AEE" w:rsidR="007F28C4" w:rsidRPr="008A0D1B" w:rsidDel="0078242E" w:rsidRDefault="00890D06" w:rsidP="00890D06">
            <w:pPr>
              <w:pStyle w:val="NormalWeb"/>
              <w:spacing w:before="0" w:beforeAutospacing="0" w:after="0" w:afterAutospacing="0"/>
              <w:jc w:val="both"/>
              <w:rPr>
                <w:del w:id="177" w:author="Nicoleta" w:date="2023-05-12T14:27:00Z"/>
                <w:sz w:val="22"/>
                <w:szCs w:val="22"/>
                <w:lang w:val="ro-RO"/>
              </w:rPr>
            </w:pPr>
            <w:del w:id="178" w:author="Nicoleta" w:date="2023-05-12T14:27:00Z">
              <w:r w:rsidRPr="008A0D1B" w:rsidDel="0078242E">
                <w:rPr>
                  <w:sz w:val="22"/>
                  <w:szCs w:val="22"/>
                  <w:lang w:val="ro-RO"/>
                </w:rPr>
                <w:delText xml:space="preserve">În cazul în care s-au aplicat prevederile </w:delText>
              </w:r>
              <w:r w:rsidR="006408B3" w:rsidDel="0078242E">
                <w:rPr>
                  <w:sz w:val="22"/>
                  <w:szCs w:val="22"/>
                  <w:lang w:val="ro-RO"/>
                </w:rPr>
                <w:delText xml:space="preserve">art. 7, alin. (7), lit. d) din Legea nr. 98/2016, respectiv art. 12, </w:delText>
              </w:r>
              <w:r w:rsidR="006408B3" w:rsidRPr="00960AEB" w:rsidDel="0078242E">
                <w:rPr>
                  <w:sz w:val="22"/>
                  <w:szCs w:val="22"/>
                  <w:lang w:val="ro-RO"/>
                </w:rPr>
                <w:delText>alin. (7), lit. d) din Legea nr. 9</w:delText>
              </w:r>
              <w:r w:rsidR="006408B3" w:rsidDel="0078242E">
                <w:rPr>
                  <w:sz w:val="22"/>
                  <w:szCs w:val="22"/>
                  <w:lang w:val="ro-RO"/>
                </w:rPr>
                <w:delText>9</w:delText>
              </w:r>
              <w:r w:rsidR="006408B3" w:rsidRPr="00960AEB" w:rsidDel="0078242E">
                <w:rPr>
                  <w:sz w:val="22"/>
                  <w:szCs w:val="22"/>
                  <w:lang w:val="ro-RO"/>
                </w:rPr>
                <w:delText>/2016</w:delText>
              </w:r>
              <w:r w:rsidRPr="008A0D1B" w:rsidDel="0078242E">
                <w:rPr>
                  <w:sz w:val="22"/>
                  <w:szCs w:val="22"/>
                  <w:lang w:val="ro-RO"/>
                </w:rPr>
                <w:delText xml:space="preserve">, speța </w:delText>
              </w:r>
              <w:r w:rsidR="007F28C4" w:rsidRPr="008A0D1B" w:rsidDel="0078242E">
                <w:rPr>
                  <w:sz w:val="22"/>
                  <w:szCs w:val="22"/>
                  <w:lang w:val="ro-RO"/>
                </w:rPr>
                <w:delText>nu face obiectul acestei întrebări</w:delText>
              </w:r>
              <w:r w:rsidRPr="008A0D1B" w:rsidDel="0078242E">
                <w:rPr>
                  <w:sz w:val="22"/>
                  <w:szCs w:val="22"/>
                  <w:lang w:val="ro-RO"/>
                </w:rPr>
                <w:delText>.</w:delText>
              </w:r>
            </w:del>
          </w:p>
          <w:p w14:paraId="44021E72" w14:textId="187D4F97" w:rsidR="00890D06" w:rsidRPr="008A0D1B" w:rsidDel="0078242E" w:rsidRDefault="00890D06" w:rsidP="00890D06">
            <w:pPr>
              <w:pStyle w:val="NormalWeb"/>
              <w:spacing w:before="0" w:beforeAutospacing="0" w:after="0" w:afterAutospacing="0"/>
              <w:jc w:val="both"/>
              <w:rPr>
                <w:del w:id="179" w:author="Nicoleta" w:date="2023-05-12T14:27:00Z"/>
                <w:sz w:val="22"/>
                <w:szCs w:val="22"/>
                <w:lang w:val="ro-RO"/>
              </w:rPr>
            </w:pPr>
          </w:p>
          <w:p w14:paraId="3C826455" w14:textId="636521D3" w:rsidR="00890D06" w:rsidRPr="008A0D1B" w:rsidDel="0078242E" w:rsidRDefault="00890D06" w:rsidP="00890D06">
            <w:pPr>
              <w:pStyle w:val="NormalWeb"/>
              <w:spacing w:before="0" w:beforeAutospacing="0" w:after="0" w:afterAutospacing="0"/>
              <w:jc w:val="both"/>
              <w:rPr>
                <w:del w:id="180" w:author="Nicoleta" w:date="2023-05-12T14:27:00Z"/>
                <w:b/>
                <w:color w:val="FF0000"/>
                <w:sz w:val="22"/>
                <w:szCs w:val="22"/>
                <w:lang w:val="ro-RO"/>
              </w:rPr>
            </w:pPr>
            <w:del w:id="181" w:author="Nicoleta" w:date="2023-05-12T14:27:00Z">
              <w:r w:rsidRPr="008A0D1B" w:rsidDel="0078242E">
                <w:rPr>
                  <w:b/>
                  <w:color w:val="FF0000"/>
                  <w:sz w:val="22"/>
                  <w:szCs w:val="22"/>
                  <w:lang w:val="ro-RO"/>
                </w:rPr>
                <w:delText>Abatere</w:delText>
              </w:r>
            </w:del>
          </w:p>
          <w:p w14:paraId="4CB4A9CF" w14:textId="5BA38D90" w:rsidR="00890D06" w:rsidDel="0078242E" w:rsidRDefault="00890D06" w:rsidP="006408B3">
            <w:pPr>
              <w:pStyle w:val="NormalWeb"/>
              <w:spacing w:before="0" w:beforeAutospacing="0" w:after="0" w:afterAutospacing="0"/>
              <w:jc w:val="both"/>
              <w:rPr>
                <w:del w:id="182" w:author="Nicoleta" w:date="2023-05-12T14:27:00Z"/>
                <w:sz w:val="22"/>
                <w:szCs w:val="22"/>
                <w:lang w:val="ro-RO"/>
              </w:rPr>
            </w:pPr>
            <w:del w:id="183" w:author="Nicoleta" w:date="2023-05-12T14:27:00Z">
              <w:r w:rsidRPr="008A0D1B" w:rsidDel="0078242E">
                <w:rPr>
                  <w:sz w:val="22"/>
                  <w:szCs w:val="22"/>
                  <w:lang w:val="ro-RO"/>
                </w:rPr>
                <w:delText xml:space="preserve">Se aplică principiul proporționalității </w:delText>
              </w:r>
              <w:r w:rsidR="006408B3" w:rsidDel="0078242E">
                <w:rPr>
                  <w:sz w:val="22"/>
                  <w:szCs w:val="22"/>
                  <w:lang w:val="ro-RO"/>
                </w:rPr>
                <w:delText>definit</w:delText>
              </w:r>
              <w:r w:rsidR="00842EBB" w:rsidRPr="008A0D1B" w:rsidDel="0078242E">
                <w:rPr>
                  <w:sz w:val="22"/>
                  <w:szCs w:val="22"/>
                  <w:lang w:val="ro-RO"/>
                </w:rPr>
                <w:delText xml:space="preserve"> de art.</w:delText>
              </w:r>
              <w:r w:rsidR="006408B3" w:rsidDel="0078242E">
                <w:rPr>
                  <w:sz w:val="22"/>
                  <w:szCs w:val="22"/>
                  <w:lang w:val="ro-RO"/>
                </w:rPr>
                <w:delText xml:space="preserve"> </w:delText>
              </w:r>
              <w:r w:rsidR="00842EBB" w:rsidRPr="008A0D1B" w:rsidDel="0078242E">
                <w:rPr>
                  <w:sz w:val="22"/>
                  <w:szCs w:val="22"/>
                  <w:lang w:val="ro-RO"/>
                </w:rPr>
                <w:delText>2 alin.</w:delText>
              </w:r>
              <w:r w:rsidR="006408B3" w:rsidDel="0078242E">
                <w:rPr>
                  <w:sz w:val="22"/>
                  <w:szCs w:val="22"/>
                  <w:lang w:val="ro-RO"/>
                </w:rPr>
                <w:delText xml:space="preserve"> </w:delText>
              </w:r>
              <w:r w:rsidR="00842EBB" w:rsidRPr="008A0D1B" w:rsidDel="0078242E">
                <w:rPr>
                  <w:sz w:val="22"/>
                  <w:szCs w:val="22"/>
                  <w:lang w:val="ro-RO"/>
                </w:rPr>
                <w:delText>(1) lit. n)</w:delText>
              </w:r>
              <w:r w:rsidR="008A0D1B" w:rsidRPr="008A0D1B" w:rsidDel="0078242E">
                <w:rPr>
                  <w:sz w:val="22"/>
                  <w:szCs w:val="22"/>
                  <w:lang w:val="ro-RO"/>
                </w:rPr>
                <w:delText xml:space="preserve"> din OUG nr.</w:delText>
              </w:r>
              <w:r w:rsidR="005117FA" w:rsidDel="0078242E">
                <w:rPr>
                  <w:sz w:val="22"/>
                  <w:szCs w:val="22"/>
                  <w:lang w:val="ro-RO"/>
                </w:rPr>
                <w:delText xml:space="preserve"> </w:delText>
              </w:r>
              <w:r w:rsidR="006408B3" w:rsidDel="0078242E">
                <w:rPr>
                  <w:sz w:val="22"/>
                  <w:szCs w:val="22"/>
                  <w:lang w:val="ro-RO"/>
                </w:rPr>
                <w:delText>66/2011</w:delText>
              </w:r>
              <w:r w:rsidR="006408B3" w:rsidRPr="0092554E" w:rsidDel="0078242E">
                <w:rPr>
                  <w:lang w:val="pt-PT"/>
                </w:rPr>
                <w:delText xml:space="preserve"> </w:delText>
              </w:r>
              <w:r w:rsidR="006408B3" w:rsidRPr="00DB2156" w:rsidDel="0078242E">
                <w:rPr>
                  <w:sz w:val="22"/>
                  <w:szCs w:val="22"/>
                  <w:lang w:val="ro-RO"/>
                </w:rPr>
                <w:delText>privind prevenirea, constatarea și sancționarea neregulilor apărute în obținerea și utilizarea fondurilor europene și/sau a fondurilor publice naționale aferente acestora, cu modificările și completările ulterioare</w:delText>
              </w:r>
              <w:r w:rsidR="008A0D1B" w:rsidRPr="00DB2156" w:rsidDel="0078242E">
                <w:rPr>
                  <w:sz w:val="22"/>
                  <w:szCs w:val="22"/>
                  <w:lang w:val="ro-RO"/>
                </w:rPr>
                <w:delText>.</w:delText>
              </w:r>
            </w:del>
          </w:p>
          <w:p w14:paraId="4A0672AB" w14:textId="2C7AAEA5" w:rsidR="00FF2744" w:rsidRPr="008A0D1B" w:rsidDel="0078242E" w:rsidRDefault="00FF2744" w:rsidP="006408B3">
            <w:pPr>
              <w:pStyle w:val="NormalWeb"/>
              <w:spacing w:before="0" w:beforeAutospacing="0" w:after="0" w:afterAutospacing="0"/>
              <w:jc w:val="both"/>
              <w:rPr>
                <w:del w:id="184" w:author="Nicoleta" w:date="2023-05-12T14:27:00Z"/>
                <w:sz w:val="22"/>
                <w:szCs w:val="22"/>
                <w:lang w:val="ro-RO"/>
              </w:rPr>
            </w:pPr>
          </w:p>
        </w:tc>
      </w:tr>
      <w:tr w:rsidR="00767D95" w:rsidRPr="00313CEA" w:rsidDel="0078242E" w14:paraId="42093119" w14:textId="0D8B70BD" w:rsidTr="00D8123B">
        <w:trPr>
          <w:trHeight w:val="562"/>
          <w:jc w:val="center"/>
          <w:del w:id="185" w:author="Nicoleta" w:date="2023-05-12T14:27:00Z"/>
          <w:trPrChange w:id="186" w:author="Nicoleta" w:date="2023-05-22T16:13:00Z">
            <w:trPr>
              <w:trHeight w:val="562"/>
              <w:jc w:val="center"/>
            </w:trPr>
          </w:trPrChange>
        </w:trPr>
        <w:tc>
          <w:tcPr>
            <w:tcW w:w="894" w:type="dxa"/>
            <w:shd w:val="clear" w:color="auto" w:fill="auto"/>
            <w:vAlign w:val="center"/>
            <w:tcPrChange w:id="187" w:author="Nicoleta" w:date="2023-05-22T16:13:00Z">
              <w:tcPr>
                <w:tcW w:w="775" w:type="dxa"/>
                <w:shd w:val="clear" w:color="auto" w:fill="auto"/>
                <w:vAlign w:val="center"/>
              </w:tcPr>
            </w:tcPrChange>
          </w:tcPr>
          <w:p w14:paraId="17E6614D" w14:textId="5C23F28F" w:rsidR="00767D95" w:rsidRPr="008A0D1B" w:rsidDel="0078242E" w:rsidRDefault="00767D95" w:rsidP="00767D95">
            <w:pPr>
              <w:pStyle w:val="ListParagraph"/>
              <w:numPr>
                <w:ilvl w:val="0"/>
                <w:numId w:val="16"/>
              </w:numPr>
              <w:jc w:val="both"/>
              <w:rPr>
                <w:del w:id="188" w:author="Nicoleta" w:date="2023-05-12T14:27:00Z"/>
                <w:sz w:val="22"/>
                <w:szCs w:val="22"/>
                <w:lang w:val="ro-RO"/>
              </w:rPr>
            </w:pPr>
          </w:p>
        </w:tc>
        <w:tc>
          <w:tcPr>
            <w:tcW w:w="3881" w:type="dxa"/>
            <w:shd w:val="clear" w:color="auto" w:fill="auto"/>
            <w:vAlign w:val="center"/>
            <w:tcPrChange w:id="189" w:author="Nicoleta" w:date="2023-05-22T16:13:00Z">
              <w:tcPr>
                <w:tcW w:w="3898" w:type="dxa"/>
                <w:shd w:val="clear" w:color="auto" w:fill="auto"/>
                <w:vAlign w:val="center"/>
              </w:tcPr>
            </w:tcPrChange>
          </w:tcPr>
          <w:p w14:paraId="29DA50E5" w14:textId="5763E4A5" w:rsidR="00767D95" w:rsidDel="0078242E" w:rsidRDefault="00767D95" w:rsidP="00767D95">
            <w:pPr>
              <w:jc w:val="both"/>
              <w:rPr>
                <w:del w:id="190" w:author="Nicoleta" w:date="2023-05-12T14:27:00Z"/>
                <w:sz w:val="22"/>
                <w:szCs w:val="22"/>
                <w:lang w:val="ro-RO"/>
              </w:rPr>
            </w:pPr>
            <w:del w:id="191" w:author="Nicoleta" w:date="2023-05-12T14:27:00Z">
              <w:r w:rsidRPr="008A0D1B" w:rsidDel="0078242E">
                <w:rPr>
                  <w:sz w:val="22"/>
                  <w:szCs w:val="22"/>
                  <w:lang w:val="ro-RO"/>
                </w:rPr>
                <w:delText>În cazul în care realizarea obiectului achiziției presupune o serie de aprobări, avize, autorizații sau alte formalități stabilite de prevederi legale incidente, beneficiarul are documente care confirmă realizarea formalităților respective?</w:delText>
              </w:r>
            </w:del>
          </w:p>
          <w:p w14:paraId="35261FEA" w14:textId="2E476AB5" w:rsidR="000C43A1" w:rsidDel="0078242E" w:rsidRDefault="000C43A1" w:rsidP="00767D95">
            <w:pPr>
              <w:jc w:val="both"/>
              <w:rPr>
                <w:del w:id="192" w:author="Nicoleta" w:date="2023-05-12T14:27:00Z"/>
                <w:sz w:val="22"/>
                <w:szCs w:val="22"/>
                <w:lang w:val="ro-RO"/>
              </w:rPr>
            </w:pPr>
          </w:p>
          <w:p w14:paraId="7C2F780C" w14:textId="054DED7D" w:rsidR="000C43A1" w:rsidRPr="008A0D1B" w:rsidDel="0078242E" w:rsidRDefault="00CA36D1" w:rsidP="00767D95">
            <w:pPr>
              <w:jc w:val="both"/>
              <w:rPr>
                <w:del w:id="193" w:author="Nicoleta" w:date="2023-05-12T14:27:00Z"/>
                <w:sz w:val="22"/>
                <w:szCs w:val="22"/>
                <w:lang w:val="ro-RO"/>
              </w:rPr>
            </w:pPr>
            <w:del w:id="194" w:author="Nicoleta" w:date="2023-05-12T14:27:00Z">
              <w:r w:rsidRPr="00CA36D1" w:rsidDel="0078242E">
                <w:rPr>
                  <w:color w:val="00B0F0"/>
                  <w:sz w:val="22"/>
                  <w:szCs w:val="22"/>
                  <w:lang w:val="ro-RO"/>
                </w:rPr>
                <w:delText>Propunem eliminarea verificarii din acest punct de vedere. Consideram ca AM ar trebui sa verifice si sa penalizeze strict divizarea artificiala, fapt ce du</w:delText>
              </w:r>
              <w:r w:rsidR="00780F8D" w:rsidDel="0078242E">
                <w:rPr>
                  <w:color w:val="00B0F0"/>
                  <w:sz w:val="22"/>
                  <w:szCs w:val="22"/>
                  <w:lang w:val="ro-RO"/>
                </w:rPr>
                <w:delText>ce</w:delText>
              </w:r>
              <w:r w:rsidRPr="00CA36D1" w:rsidDel="0078242E">
                <w:rPr>
                  <w:color w:val="00B0F0"/>
                  <w:sz w:val="22"/>
                  <w:szCs w:val="22"/>
                  <w:lang w:val="ro-RO"/>
                </w:rPr>
                <w:delText xml:space="preserve"> la neaplicarea procedurilor prevazute la art. 68 din Legea 98/2016,  conform Anexei nr. 2 la Ordonanţa de urgenţă a Guvernului nr. 66/2011 „Nepublicarea unui anunț de participare/de concesionare/a unei invitații la procedura concurențială de ofertare sau atribuirea directă nejustificată, respectiv aplicarea nejustificată a procedurii de negociere fără publicare prealabilă – 100%”</w:delText>
              </w:r>
            </w:del>
          </w:p>
        </w:tc>
        <w:tc>
          <w:tcPr>
            <w:tcW w:w="2092" w:type="dxa"/>
            <w:vAlign w:val="center"/>
            <w:tcPrChange w:id="195" w:author="Nicoleta" w:date="2023-05-22T16:13:00Z">
              <w:tcPr>
                <w:tcW w:w="2126" w:type="dxa"/>
                <w:vAlign w:val="center"/>
              </w:tcPr>
            </w:tcPrChange>
          </w:tcPr>
          <w:p w14:paraId="441D6396" w14:textId="199C9886" w:rsidR="00767D95" w:rsidRPr="008A0D1B" w:rsidDel="0078242E" w:rsidRDefault="00767D95" w:rsidP="007F28C4">
            <w:pPr>
              <w:jc w:val="both"/>
              <w:rPr>
                <w:del w:id="196" w:author="Nicoleta" w:date="2023-05-12T14:27:00Z"/>
                <w:sz w:val="22"/>
                <w:szCs w:val="22"/>
                <w:lang w:val="ro-RO"/>
              </w:rPr>
            </w:pPr>
          </w:p>
        </w:tc>
        <w:tc>
          <w:tcPr>
            <w:tcW w:w="6956" w:type="dxa"/>
            <w:shd w:val="clear" w:color="auto" w:fill="auto"/>
            <w:vAlign w:val="center"/>
            <w:tcPrChange w:id="197" w:author="Nicoleta" w:date="2023-05-22T16:13:00Z">
              <w:tcPr>
                <w:tcW w:w="7024" w:type="dxa"/>
                <w:shd w:val="clear" w:color="auto" w:fill="auto"/>
                <w:vAlign w:val="center"/>
              </w:tcPr>
            </w:tcPrChange>
          </w:tcPr>
          <w:p w14:paraId="138F62D7" w14:textId="20ABC80D" w:rsidR="00842EBB" w:rsidRPr="008A0D1B" w:rsidDel="0078242E" w:rsidRDefault="00842EBB" w:rsidP="00842EBB">
            <w:pPr>
              <w:pStyle w:val="NormalWeb"/>
              <w:spacing w:before="0" w:beforeAutospacing="0" w:after="0" w:afterAutospacing="0"/>
              <w:jc w:val="both"/>
              <w:rPr>
                <w:del w:id="198" w:author="Nicoleta" w:date="2023-05-12T14:27:00Z"/>
                <w:sz w:val="22"/>
                <w:szCs w:val="22"/>
                <w:lang w:val="ro-RO"/>
              </w:rPr>
            </w:pPr>
            <w:del w:id="199" w:author="Nicoleta" w:date="2023-05-12T14:27:00Z">
              <w:r w:rsidRPr="008A0D1B" w:rsidDel="0078242E">
                <w:rPr>
                  <w:sz w:val="22"/>
                  <w:szCs w:val="22"/>
                  <w:lang w:val="ro-RO"/>
                </w:rPr>
                <w:delText>Se verifică  existența documentelor</w:delText>
              </w:r>
              <w:r w:rsidR="006408B3" w:rsidDel="0078242E">
                <w:rPr>
                  <w:sz w:val="22"/>
                  <w:szCs w:val="22"/>
                  <w:lang w:val="ro-RO"/>
                </w:rPr>
                <w:delText>.</w:delText>
              </w:r>
            </w:del>
          </w:p>
          <w:p w14:paraId="7CCE1992" w14:textId="79265816" w:rsidR="00842EBB" w:rsidRPr="008A0D1B" w:rsidDel="0078242E" w:rsidRDefault="00842EBB" w:rsidP="00842EBB">
            <w:pPr>
              <w:pStyle w:val="NormalWeb"/>
              <w:spacing w:before="0" w:beforeAutospacing="0" w:after="0" w:afterAutospacing="0"/>
              <w:jc w:val="both"/>
              <w:rPr>
                <w:del w:id="200" w:author="Nicoleta" w:date="2023-05-12T14:27:00Z"/>
                <w:sz w:val="22"/>
                <w:szCs w:val="22"/>
                <w:lang w:val="ro-RO"/>
              </w:rPr>
            </w:pPr>
          </w:p>
          <w:p w14:paraId="2BB3723E" w14:textId="6FFF33A2" w:rsidR="00842EBB" w:rsidRPr="008A0D1B" w:rsidDel="0078242E" w:rsidRDefault="00842EBB" w:rsidP="00842EBB">
            <w:pPr>
              <w:pStyle w:val="NormalWeb"/>
              <w:spacing w:before="0" w:beforeAutospacing="0" w:after="0" w:afterAutospacing="0"/>
              <w:jc w:val="both"/>
              <w:rPr>
                <w:del w:id="201" w:author="Nicoleta" w:date="2023-05-12T14:27:00Z"/>
                <w:b/>
                <w:color w:val="FF0000"/>
                <w:sz w:val="22"/>
                <w:szCs w:val="22"/>
                <w:lang w:val="ro-RO"/>
              </w:rPr>
            </w:pPr>
            <w:del w:id="202" w:author="Nicoleta" w:date="2023-05-12T14:27:00Z">
              <w:r w:rsidRPr="008A0D1B" w:rsidDel="0078242E">
                <w:rPr>
                  <w:b/>
                  <w:color w:val="FF0000"/>
                  <w:sz w:val="22"/>
                  <w:szCs w:val="22"/>
                  <w:lang w:val="ro-RO"/>
                </w:rPr>
                <w:delText>Abatere</w:delText>
              </w:r>
            </w:del>
          </w:p>
          <w:p w14:paraId="36825BD1" w14:textId="0117EA7D" w:rsidR="00767D95" w:rsidRPr="008A0D1B" w:rsidDel="0078242E" w:rsidRDefault="00842EBB" w:rsidP="00DB2156">
            <w:pPr>
              <w:jc w:val="both"/>
              <w:rPr>
                <w:del w:id="203" w:author="Nicoleta" w:date="2023-05-12T14:27:00Z"/>
                <w:sz w:val="22"/>
                <w:szCs w:val="22"/>
                <w:lang w:val="ro-RO"/>
              </w:rPr>
            </w:pPr>
            <w:del w:id="204" w:author="Nicoleta" w:date="2023-05-12T14:27:00Z">
              <w:r w:rsidRPr="008A0D1B" w:rsidDel="0078242E">
                <w:rPr>
                  <w:sz w:val="22"/>
                  <w:szCs w:val="22"/>
                  <w:lang w:val="ro-RO"/>
                </w:rPr>
                <w:delText xml:space="preserve">Se aplică principiul proporționalității </w:delText>
              </w:r>
              <w:r w:rsidR="00DB2156" w:rsidDel="0078242E">
                <w:rPr>
                  <w:sz w:val="22"/>
                  <w:szCs w:val="22"/>
                  <w:lang w:val="ro-RO"/>
                </w:rPr>
                <w:delText xml:space="preserve">definit </w:delText>
              </w:r>
              <w:r w:rsidRPr="008A0D1B" w:rsidDel="0078242E">
                <w:rPr>
                  <w:sz w:val="22"/>
                  <w:szCs w:val="22"/>
                  <w:lang w:val="ro-RO"/>
                </w:rPr>
                <w:delText>de art.</w:delText>
              </w:r>
              <w:r w:rsidR="00DB2156" w:rsidDel="0078242E">
                <w:rPr>
                  <w:sz w:val="22"/>
                  <w:szCs w:val="22"/>
                  <w:lang w:val="ro-RO"/>
                </w:rPr>
                <w:delText xml:space="preserve"> </w:delText>
              </w:r>
              <w:r w:rsidRPr="008A0D1B" w:rsidDel="0078242E">
                <w:rPr>
                  <w:sz w:val="22"/>
                  <w:szCs w:val="22"/>
                  <w:lang w:val="ro-RO"/>
                </w:rPr>
                <w:delText>2 alin.</w:delText>
              </w:r>
              <w:r w:rsidR="00DB2156" w:rsidDel="0078242E">
                <w:rPr>
                  <w:sz w:val="22"/>
                  <w:szCs w:val="22"/>
                  <w:lang w:val="ro-RO"/>
                </w:rPr>
                <w:delText xml:space="preserve"> </w:delText>
              </w:r>
              <w:r w:rsidRPr="008A0D1B" w:rsidDel="0078242E">
                <w:rPr>
                  <w:sz w:val="22"/>
                  <w:szCs w:val="22"/>
                  <w:lang w:val="ro-RO"/>
                </w:rPr>
                <w:delText>(1) lit. n)</w:delText>
              </w:r>
              <w:r w:rsidR="008A0D1B" w:rsidRPr="008A0D1B" w:rsidDel="0078242E">
                <w:rPr>
                  <w:sz w:val="22"/>
                  <w:szCs w:val="22"/>
                  <w:lang w:val="ro-RO"/>
                </w:rPr>
                <w:delText xml:space="preserve"> din OUG nr.</w:delText>
              </w:r>
              <w:r w:rsidR="005117FA" w:rsidDel="0078242E">
                <w:rPr>
                  <w:sz w:val="22"/>
                  <w:szCs w:val="22"/>
                  <w:lang w:val="ro-RO"/>
                </w:rPr>
                <w:delText xml:space="preserve"> </w:delText>
              </w:r>
              <w:r w:rsidR="008A0D1B" w:rsidRPr="008A0D1B" w:rsidDel="0078242E">
                <w:rPr>
                  <w:sz w:val="22"/>
                  <w:szCs w:val="22"/>
                  <w:lang w:val="ro-RO"/>
                </w:rPr>
                <w:delText>66/2011.</w:delText>
              </w:r>
            </w:del>
          </w:p>
        </w:tc>
      </w:tr>
      <w:tr w:rsidR="0078242E" w:rsidRPr="00313CEA" w:rsidDel="008272F1" w14:paraId="1B8FBCE9" w14:textId="5921CB4A" w:rsidTr="00D8123B">
        <w:trPr>
          <w:trHeight w:val="562"/>
          <w:jc w:val="center"/>
          <w:del w:id="205" w:author="Nicoleta" w:date="2023-05-22T16:00:00Z"/>
          <w:trPrChange w:id="206" w:author="Nicoleta" w:date="2023-05-22T16:13:00Z">
            <w:trPr>
              <w:trHeight w:val="562"/>
              <w:jc w:val="center"/>
            </w:trPr>
          </w:trPrChange>
        </w:trPr>
        <w:tc>
          <w:tcPr>
            <w:tcW w:w="894" w:type="dxa"/>
            <w:shd w:val="clear" w:color="auto" w:fill="auto"/>
            <w:vAlign w:val="center"/>
            <w:tcPrChange w:id="207" w:author="Nicoleta" w:date="2023-05-22T16:13:00Z">
              <w:tcPr>
                <w:tcW w:w="775" w:type="dxa"/>
                <w:shd w:val="clear" w:color="auto" w:fill="auto"/>
                <w:vAlign w:val="center"/>
              </w:tcPr>
            </w:tcPrChange>
          </w:tcPr>
          <w:p w14:paraId="7E3AA563" w14:textId="2F96B67F" w:rsidR="0078242E" w:rsidRPr="008A0D1B" w:rsidDel="008272F1" w:rsidRDefault="0078242E" w:rsidP="0078242E">
            <w:pPr>
              <w:pStyle w:val="ListParagraph"/>
              <w:numPr>
                <w:ilvl w:val="0"/>
                <w:numId w:val="16"/>
              </w:numPr>
              <w:jc w:val="both"/>
              <w:rPr>
                <w:del w:id="208" w:author="Nicoleta" w:date="2023-05-22T16:00:00Z"/>
                <w:sz w:val="22"/>
                <w:szCs w:val="22"/>
                <w:lang w:val="ro-RO"/>
              </w:rPr>
            </w:pPr>
          </w:p>
        </w:tc>
        <w:tc>
          <w:tcPr>
            <w:tcW w:w="3881" w:type="dxa"/>
            <w:shd w:val="clear" w:color="auto" w:fill="auto"/>
            <w:tcPrChange w:id="209" w:author="Nicoleta" w:date="2023-05-22T16:13:00Z">
              <w:tcPr>
                <w:tcW w:w="3898" w:type="dxa"/>
                <w:shd w:val="clear" w:color="auto" w:fill="auto"/>
                <w:vAlign w:val="center"/>
              </w:tcPr>
            </w:tcPrChange>
          </w:tcPr>
          <w:p w14:paraId="2AE7D15C" w14:textId="22CEEA8B" w:rsidR="0078242E" w:rsidRPr="008A0D1B" w:rsidDel="008272F1" w:rsidRDefault="0078242E" w:rsidP="0078242E">
            <w:pPr>
              <w:jc w:val="both"/>
              <w:rPr>
                <w:del w:id="210" w:author="Nicoleta" w:date="2023-05-22T16:00:00Z"/>
                <w:sz w:val="22"/>
                <w:szCs w:val="22"/>
                <w:lang w:val="ro-RO"/>
              </w:rPr>
            </w:pPr>
            <w:del w:id="211" w:author="Nicoleta" w:date="2023-05-12T14:28:00Z">
              <w:r w:rsidRPr="008A0D1B" w:rsidDel="00F12D2A">
                <w:rPr>
                  <w:sz w:val="22"/>
                  <w:szCs w:val="22"/>
                  <w:lang w:val="ro-RO"/>
                </w:rPr>
                <w:delText>Pe parcursul implementării contractului/execuției comenzii au intervenit modificări care afectează condițiile inițiale ale achiziției?</w:delText>
              </w:r>
            </w:del>
          </w:p>
        </w:tc>
        <w:tc>
          <w:tcPr>
            <w:tcW w:w="2092" w:type="dxa"/>
            <w:tcPrChange w:id="212" w:author="Nicoleta" w:date="2023-05-22T16:13:00Z">
              <w:tcPr>
                <w:tcW w:w="2126" w:type="dxa"/>
                <w:vAlign w:val="center"/>
              </w:tcPr>
            </w:tcPrChange>
          </w:tcPr>
          <w:p w14:paraId="1A577CC8" w14:textId="7708944F" w:rsidR="0078242E" w:rsidRPr="008A0D1B" w:rsidDel="008272F1" w:rsidRDefault="0078242E" w:rsidP="0078242E">
            <w:pPr>
              <w:jc w:val="both"/>
              <w:rPr>
                <w:del w:id="213" w:author="Nicoleta" w:date="2023-05-22T16:00:00Z"/>
                <w:sz w:val="22"/>
                <w:szCs w:val="22"/>
                <w:lang w:val="ro-RO"/>
              </w:rPr>
            </w:pPr>
          </w:p>
        </w:tc>
        <w:tc>
          <w:tcPr>
            <w:tcW w:w="6956" w:type="dxa"/>
            <w:shd w:val="clear" w:color="auto" w:fill="auto"/>
            <w:tcPrChange w:id="214" w:author="Nicoleta" w:date="2023-05-22T16:13:00Z">
              <w:tcPr>
                <w:tcW w:w="7024" w:type="dxa"/>
                <w:shd w:val="clear" w:color="auto" w:fill="auto"/>
                <w:vAlign w:val="center"/>
              </w:tcPr>
            </w:tcPrChange>
          </w:tcPr>
          <w:p w14:paraId="584C0074" w14:textId="45315886" w:rsidR="0078242E" w:rsidRPr="008A0D1B" w:rsidDel="00F12D2A" w:rsidRDefault="0078242E" w:rsidP="0078242E">
            <w:pPr>
              <w:jc w:val="both"/>
              <w:rPr>
                <w:del w:id="215" w:author="Nicoleta" w:date="2023-05-12T14:28:00Z"/>
                <w:sz w:val="22"/>
                <w:szCs w:val="22"/>
                <w:lang w:val="ro-RO"/>
              </w:rPr>
            </w:pPr>
            <w:del w:id="216" w:author="Nicoleta" w:date="2023-05-12T14:28:00Z">
              <w:r w:rsidRPr="008A0D1B" w:rsidDel="00F12D2A">
                <w:rPr>
                  <w:sz w:val="22"/>
                  <w:szCs w:val="22"/>
                  <w:lang w:val="ro-RO"/>
                </w:rPr>
                <w:delText>Se verifică respectarea pragurilor valorice de la art.7 alin. (5) din Legea nr. 98/2016.</w:delText>
              </w:r>
            </w:del>
          </w:p>
          <w:p w14:paraId="133E06BC" w14:textId="348C8AC1" w:rsidR="0078242E" w:rsidRPr="008A0D1B" w:rsidDel="00F12D2A" w:rsidRDefault="0078242E" w:rsidP="0078242E">
            <w:pPr>
              <w:jc w:val="both"/>
              <w:rPr>
                <w:del w:id="217" w:author="Nicoleta" w:date="2023-05-12T14:28:00Z"/>
                <w:sz w:val="22"/>
                <w:szCs w:val="22"/>
                <w:lang w:val="ro-RO"/>
              </w:rPr>
            </w:pPr>
          </w:p>
          <w:p w14:paraId="1211B924" w14:textId="1D023931" w:rsidR="0078242E" w:rsidRPr="008A0D1B" w:rsidDel="00F12D2A" w:rsidRDefault="0078242E" w:rsidP="0078242E">
            <w:pPr>
              <w:jc w:val="both"/>
              <w:rPr>
                <w:del w:id="218" w:author="Nicoleta" w:date="2023-05-12T14:28:00Z"/>
                <w:sz w:val="22"/>
                <w:szCs w:val="22"/>
                <w:lang w:val="ro-RO"/>
              </w:rPr>
            </w:pPr>
            <w:del w:id="219" w:author="Nicoleta" w:date="2023-05-12T14:28:00Z">
              <w:r w:rsidRPr="008A0D1B" w:rsidDel="00F12D2A">
                <w:rPr>
                  <w:sz w:val="22"/>
                  <w:szCs w:val="22"/>
                  <w:lang w:val="ro-RO"/>
                </w:rPr>
                <w:delText>Se verifică dacă există clauze de modificare a contractului/comenzii/alt document relevant și dacă motivele de modificare se încadrează în aceste clauze.</w:delText>
              </w:r>
            </w:del>
          </w:p>
          <w:p w14:paraId="6204A4C7" w14:textId="7958DC26" w:rsidR="0078242E" w:rsidRPr="008A0D1B" w:rsidDel="00F12D2A" w:rsidRDefault="0078242E" w:rsidP="0078242E">
            <w:pPr>
              <w:jc w:val="both"/>
              <w:rPr>
                <w:del w:id="220" w:author="Nicoleta" w:date="2023-05-12T14:28:00Z"/>
                <w:sz w:val="22"/>
                <w:szCs w:val="22"/>
                <w:lang w:val="ro-RO"/>
              </w:rPr>
            </w:pPr>
          </w:p>
          <w:p w14:paraId="7D2915BE" w14:textId="39CBA2B6" w:rsidR="0078242E" w:rsidRPr="008A0D1B" w:rsidDel="00F12D2A" w:rsidRDefault="0078242E" w:rsidP="0078242E">
            <w:pPr>
              <w:jc w:val="both"/>
              <w:rPr>
                <w:del w:id="221" w:author="Nicoleta" w:date="2023-05-12T14:28:00Z"/>
                <w:sz w:val="22"/>
                <w:szCs w:val="22"/>
                <w:lang w:val="ro-RO"/>
              </w:rPr>
            </w:pPr>
            <w:del w:id="222" w:author="Nicoleta" w:date="2023-05-12T14:28:00Z">
              <w:r w:rsidRPr="008A0D1B" w:rsidDel="00F12D2A">
                <w:rPr>
                  <w:sz w:val="22"/>
                  <w:szCs w:val="22"/>
                  <w:lang w:val="ro-RO"/>
                </w:rPr>
                <w:delText>Se verifică dacă înlocuirea</w:delText>
              </w:r>
              <w:r w:rsidDel="00F12D2A">
                <w:rPr>
                  <w:sz w:val="22"/>
                  <w:szCs w:val="22"/>
                  <w:lang w:val="ro-RO"/>
                </w:rPr>
                <w:delText xml:space="preserve"> eventuală a produselor respectă</w:delText>
              </w:r>
              <w:r w:rsidRPr="008A0D1B" w:rsidDel="00F12D2A">
                <w:rPr>
                  <w:sz w:val="22"/>
                  <w:szCs w:val="22"/>
                  <w:lang w:val="ro-RO"/>
                </w:rPr>
                <w:delText xml:space="preserve"> cerințele tehnice solicitate inițial de beneficiar.</w:delText>
              </w:r>
            </w:del>
          </w:p>
          <w:p w14:paraId="4D95108B" w14:textId="542DF456" w:rsidR="0078242E" w:rsidRPr="008A0D1B" w:rsidDel="00F12D2A" w:rsidRDefault="0078242E" w:rsidP="0078242E">
            <w:pPr>
              <w:jc w:val="both"/>
              <w:rPr>
                <w:del w:id="223" w:author="Nicoleta" w:date="2023-05-12T14:28:00Z"/>
                <w:sz w:val="22"/>
                <w:szCs w:val="22"/>
                <w:lang w:val="ro-RO"/>
              </w:rPr>
            </w:pPr>
          </w:p>
          <w:p w14:paraId="0CD4C047" w14:textId="0E8B3890" w:rsidR="0078242E" w:rsidRPr="008A0D1B" w:rsidDel="00F12D2A" w:rsidRDefault="0078242E" w:rsidP="0078242E">
            <w:pPr>
              <w:jc w:val="both"/>
              <w:rPr>
                <w:del w:id="224" w:author="Nicoleta" w:date="2023-05-12T14:28:00Z"/>
                <w:sz w:val="22"/>
                <w:szCs w:val="22"/>
                <w:lang w:val="ro-RO"/>
              </w:rPr>
            </w:pPr>
            <w:del w:id="225" w:author="Nicoleta" w:date="2023-05-12T14:28:00Z">
              <w:r w:rsidRPr="008A0D1B" w:rsidDel="00F12D2A">
                <w:rPr>
                  <w:sz w:val="22"/>
                  <w:szCs w:val="22"/>
                  <w:lang w:val="ro-RO"/>
                </w:rPr>
                <w:delText>Se verifică dacă modificările s</w:delText>
              </w:r>
              <w:r w:rsidRPr="0092554E" w:rsidDel="00F12D2A">
                <w:rPr>
                  <w:sz w:val="22"/>
                  <w:szCs w:val="22"/>
                  <w:lang w:val="pt-PT"/>
                </w:rPr>
                <w:delText>-</w:delText>
              </w:r>
              <w:r w:rsidRPr="008A0D1B" w:rsidDel="00F12D2A">
                <w:rPr>
                  <w:sz w:val="22"/>
                  <w:szCs w:val="22"/>
                  <w:lang w:val="ro-RO"/>
                </w:rPr>
                <w:delText>au realizat în perioada de valabilitate a contractului/comenzii/alt document relevant.</w:delText>
              </w:r>
            </w:del>
          </w:p>
          <w:p w14:paraId="0FE0B849" w14:textId="0E05B2E6" w:rsidR="0078242E" w:rsidRPr="008A0D1B" w:rsidDel="00F12D2A" w:rsidRDefault="0078242E" w:rsidP="0078242E">
            <w:pPr>
              <w:jc w:val="both"/>
              <w:rPr>
                <w:del w:id="226" w:author="Nicoleta" w:date="2023-05-12T14:28:00Z"/>
                <w:sz w:val="22"/>
                <w:szCs w:val="22"/>
                <w:lang w:val="ro-RO"/>
              </w:rPr>
            </w:pPr>
          </w:p>
          <w:p w14:paraId="1F06D77F" w14:textId="01109E99" w:rsidR="0078242E" w:rsidRPr="008A0D1B" w:rsidDel="00F12D2A" w:rsidRDefault="0078242E" w:rsidP="0078242E">
            <w:pPr>
              <w:pStyle w:val="NormalWeb"/>
              <w:spacing w:before="0" w:beforeAutospacing="0" w:after="0" w:afterAutospacing="0"/>
              <w:jc w:val="both"/>
              <w:rPr>
                <w:del w:id="227" w:author="Nicoleta" w:date="2023-05-12T14:28:00Z"/>
                <w:b/>
                <w:color w:val="FF0000"/>
                <w:sz w:val="22"/>
                <w:szCs w:val="22"/>
                <w:lang w:val="ro-RO"/>
              </w:rPr>
            </w:pPr>
            <w:del w:id="228" w:author="Nicoleta" w:date="2023-05-12T14:28:00Z">
              <w:r w:rsidRPr="008A0D1B" w:rsidDel="00F12D2A">
                <w:rPr>
                  <w:b/>
                  <w:color w:val="FF0000"/>
                  <w:sz w:val="22"/>
                  <w:szCs w:val="22"/>
                  <w:lang w:val="ro-RO"/>
                </w:rPr>
                <w:delText>Abatere</w:delText>
              </w:r>
            </w:del>
          </w:p>
          <w:p w14:paraId="3B0A8E6E" w14:textId="30978AC1" w:rsidR="0078242E" w:rsidRPr="008A0D1B" w:rsidDel="00F12D2A" w:rsidRDefault="0078242E" w:rsidP="0078242E">
            <w:pPr>
              <w:jc w:val="both"/>
              <w:rPr>
                <w:del w:id="229" w:author="Nicoleta" w:date="2023-05-12T14:28:00Z"/>
                <w:sz w:val="22"/>
                <w:szCs w:val="22"/>
                <w:lang w:val="ro-RO"/>
              </w:rPr>
            </w:pPr>
            <w:del w:id="230" w:author="Nicoleta" w:date="2023-05-12T14:28:00Z">
              <w:r w:rsidRPr="008A0D1B" w:rsidDel="00F12D2A">
                <w:rPr>
                  <w:sz w:val="22"/>
                  <w:szCs w:val="22"/>
                  <w:lang w:val="ro-RO"/>
                </w:rPr>
                <w:delText xml:space="preserve">Se aplică principiul proporționalității </w:delText>
              </w:r>
              <w:r w:rsidDel="00F12D2A">
                <w:rPr>
                  <w:sz w:val="22"/>
                  <w:szCs w:val="22"/>
                  <w:lang w:val="ro-RO"/>
                </w:rPr>
                <w:delText xml:space="preserve">definit </w:delText>
              </w:r>
              <w:r w:rsidRPr="008A0D1B" w:rsidDel="00F12D2A">
                <w:rPr>
                  <w:sz w:val="22"/>
                  <w:szCs w:val="22"/>
                  <w:lang w:val="ro-RO"/>
                </w:rPr>
                <w:delText>de art.</w:delText>
              </w:r>
              <w:r w:rsidDel="00F12D2A">
                <w:rPr>
                  <w:sz w:val="22"/>
                  <w:szCs w:val="22"/>
                  <w:lang w:val="ro-RO"/>
                </w:rPr>
                <w:delText xml:space="preserve"> </w:delText>
              </w:r>
              <w:r w:rsidRPr="008A0D1B" w:rsidDel="00F12D2A">
                <w:rPr>
                  <w:sz w:val="22"/>
                  <w:szCs w:val="22"/>
                  <w:lang w:val="ro-RO"/>
                </w:rPr>
                <w:delText>2 alin.</w:delText>
              </w:r>
              <w:r w:rsidDel="00F12D2A">
                <w:rPr>
                  <w:sz w:val="22"/>
                  <w:szCs w:val="22"/>
                  <w:lang w:val="ro-RO"/>
                </w:rPr>
                <w:delText xml:space="preserve"> </w:delText>
              </w:r>
              <w:r w:rsidRPr="008A0D1B" w:rsidDel="00F12D2A">
                <w:rPr>
                  <w:sz w:val="22"/>
                  <w:szCs w:val="22"/>
                  <w:lang w:val="ro-RO"/>
                </w:rPr>
                <w:delText>(1) lit. n) din OUG nr.</w:delText>
              </w:r>
              <w:r w:rsidDel="00F12D2A">
                <w:rPr>
                  <w:sz w:val="22"/>
                  <w:szCs w:val="22"/>
                  <w:lang w:val="ro-RO"/>
                </w:rPr>
                <w:delText xml:space="preserve"> </w:delText>
              </w:r>
              <w:r w:rsidRPr="008A0D1B" w:rsidDel="00F12D2A">
                <w:rPr>
                  <w:sz w:val="22"/>
                  <w:szCs w:val="22"/>
                  <w:lang w:val="ro-RO"/>
                </w:rPr>
                <w:delText>66/2011</w:delText>
              </w:r>
              <w:r w:rsidDel="00F12D2A">
                <w:rPr>
                  <w:sz w:val="22"/>
                  <w:szCs w:val="22"/>
                  <w:lang w:val="ro-RO"/>
                </w:rPr>
                <w:delText>.</w:delText>
              </w:r>
            </w:del>
          </w:p>
          <w:p w14:paraId="295ACDA3" w14:textId="1F2E9549" w:rsidR="0078242E" w:rsidRPr="008A0D1B" w:rsidDel="008272F1" w:rsidRDefault="0078242E" w:rsidP="0078242E">
            <w:pPr>
              <w:jc w:val="both"/>
              <w:rPr>
                <w:del w:id="231" w:author="Nicoleta" w:date="2023-05-22T16:00:00Z"/>
                <w:sz w:val="22"/>
                <w:szCs w:val="22"/>
                <w:lang w:val="ro-RO"/>
              </w:rPr>
            </w:pPr>
          </w:p>
        </w:tc>
      </w:tr>
      <w:tr w:rsidR="007F28C4" w:rsidRPr="00313CEA" w14:paraId="7F769FD8" w14:textId="77777777" w:rsidTr="00D8123B">
        <w:trPr>
          <w:trHeight w:val="562"/>
          <w:jc w:val="center"/>
          <w:trPrChange w:id="232" w:author="Nicoleta" w:date="2023-05-22T16:13:00Z">
            <w:trPr>
              <w:trHeight w:val="562"/>
              <w:jc w:val="center"/>
            </w:trPr>
          </w:trPrChange>
        </w:trPr>
        <w:tc>
          <w:tcPr>
            <w:tcW w:w="894" w:type="dxa"/>
            <w:shd w:val="clear" w:color="auto" w:fill="auto"/>
            <w:vAlign w:val="center"/>
            <w:tcPrChange w:id="233" w:author="Nicoleta" w:date="2023-05-22T16:13:00Z">
              <w:tcPr>
                <w:tcW w:w="775" w:type="dxa"/>
                <w:shd w:val="clear" w:color="auto" w:fill="auto"/>
                <w:vAlign w:val="center"/>
              </w:tcPr>
            </w:tcPrChange>
          </w:tcPr>
          <w:p w14:paraId="177E79CA" w14:textId="5AC673FF" w:rsidR="007F28C4" w:rsidRPr="00D8123B" w:rsidRDefault="00D8123B">
            <w:pPr>
              <w:jc w:val="both"/>
              <w:rPr>
                <w:sz w:val="22"/>
                <w:szCs w:val="22"/>
                <w:lang w:val="ro-RO"/>
                <w:rPrChange w:id="234" w:author="Nicoleta" w:date="2023-05-22T16:13:00Z">
                  <w:rPr>
                    <w:lang w:val="ro-RO"/>
                  </w:rPr>
                </w:rPrChange>
              </w:rPr>
              <w:pPrChange w:id="235" w:author="Nicoleta" w:date="2023-05-22T16:13:00Z">
                <w:pPr>
                  <w:pStyle w:val="ListParagraph"/>
                  <w:numPr>
                    <w:numId w:val="16"/>
                  </w:numPr>
                  <w:ind w:left="928" w:hanging="360"/>
                  <w:jc w:val="both"/>
                </w:pPr>
              </w:pPrChange>
            </w:pPr>
            <w:ins w:id="236" w:author="Nicoleta" w:date="2023-05-22T16:13:00Z">
              <w:r>
                <w:rPr>
                  <w:sz w:val="22"/>
                  <w:szCs w:val="22"/>
                  <w:lang w:val="ro-RO"/>
                </w:rPr>
                <w:t>4</w:t>
              </w:r>
            </w:ins>
          </w:p>
        </w:tc>
        <w:tc>
          <w:tcPr>
            <w:tcW w:w="3881" w:type="dxa"/>
            <w:shd w:val="clear" w:color="auto" w:fill="auto"/>
            <w:vAlign w:val="center"/>
            <w:tcPrChange w:id="237" w:author="Nicoleta" w:date="2023-05-22T16:13:00Z">
              <w:tcPr>
                <w:tcW w:w="3898" w:type="dxa"/>
                <w:shd w:val="clear" w:color="auto" w:fill="auto"/>
                <w:vAlign w:val="center"/>
              </w:tcPr>
            </w:tcPrChange>
          </w:tcPr>
          <w:p w14:paraId="50D052C0" w14:textId="77777777" w:rsidR="007F28C4" w:rsidRDefault="007F28C4" w:rsidP="007F28C4">
            <w:pPr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>S-a respectat obligația trimestrială de a transmite în SEAP o notificare cu privire la achizițiile directe, grupate pe necesitate?</w:t>
            </w:r>
          </w:p>
          <w:p w14:paraId="337C608C" w14:textId="77777777" w:rsidR="000C43A1" w:rsidRDefault="000C43A1" w:rsidP="007F28C4">
            <w:pPr>
              <w:jc w:val="both"/>
              <w:rPr>
                <w:sz w:val="22"/>
                <w:szCs w:val="22"/>
                <w:lang w:val="ro-RO"/>
              </w:rPr>
            </w:pPr>
          </w:p>
          <w:p w14:paraId="6A12F353" w14:textId="7E443CF1" w:rsidR="000C43A1" w:rsidRPr="008A0D1B" w:rsidRDefault="00CA36D1" w:rsidP="007F28C4">
            <w:pPr>
              <w:jc w:val="both"/>
              <w:rPr>
                <w:sz w:val="22"/>
                <w:szCs w:val="22"/>
                <w:lang w:val="ro-RO"/>
              </w:rPr>
            </w:pPr>
            <w:del w:id="238" w:author="Ana V" w:date="2023-02-23T13:15:00Z">
              <w:r w:rsidRPr="00CA36D1" w:rsidDel="00474406">
                <w:rPr>
                  <w:color w:val="00B0F0"/>
                  <w:sz w:val="22"/>
                  <w:szCs w:val="22"/>
                  <w:lang w:val="ro-RO"/>
                </w:rPr>
                <w:delText>Propunem eliminarea verificarii din acest punct de vedere. Consideram ca AM ar trebui sa verifice si sa penalizeze strict divizarea artificiala, fapt ce du</w:delText>
              </w:r>
              <w:r w:rsidR="00780F8D" w:rsidDel="00474406">
                <w:rPr>
                  <w:color w:val="00B0F0"/>
                  <w:sz w:val="22"/>
                  <w:szCs w:val="22"/>
                  <w:lang w:val="ro-RO"/>
                </w:rPr>
                <w:delText>ce</w:delText>
              </w:r>
              <w:r w:rsidRPr="00CA36D1" w:rsidDel="00474406">
                <w:rPr>
                  <w:color w:val="00B0F0"/>
                  <w:sz w:val="22"/>
                  <w:szCs w:val="22"/>
                  <w:lang w:val="ro-RO"/>
                </w:rPr>
                <w:delText xml:space="preserve"> la neaplicarea procedurilor prevazute la art. 68 din Legea 98/2016,  conform Anexei nr. 2 la Ordonanţa de urgenţă a Guvernului nr. 66/2011 „Nepublicarea unui anunț de participare/de concesionare/a unei invitații la procedura concurențială de ofertare sau atribuirea directă nejustificată, respectiv aplicarea nejustificată a procedurii de negociere fără publicare prealabilă – 100%”</w:delText>
              </w:r>
            </w:del>
          </w:p>
        </w:tc>
        <w:tc>
          <w:tcPr>
            <w:tcW w:w="2092" w:type="dxa"/>
            <w:vAlign w:val="center"/>
            <w:tcPrChange w:id="239" w:author="Nicoleta" w:date="2023-05-22T16:13:00Z">
              <w:tcPr>
                <w:tcW w:w="2126" w:type="dxa"/>
                <w:vAlign w:val="center"/>
              </w:tcPr>
            </w:tcPrChange>
          </w:tcPr>
          <w:p w14:paraId="740DB926" w14:textId="77777777" w:rsidR="007F28C4" w:rsidRPr="008A0D1B" w:rsidRDefault="007F28C4" w:rsidP="007F28C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956" w:type="dxa"/>
            <w:shd w:val="clear" w:color="auto" w:fill="auto"/>
            <w:vAlign w:val="center"/>
            <w:tcPrChange w:id="240" w:author="Nicoleta" w:date="2023-05-22T16:13:00Z">
              <w:tcPr>
                <w:tcW w:w="7024" w:type="dxa"/>
                <w:shd w:val="clear" w:color="auto" w:fill="auto"/>
                <w:vAlign w:val="center"/>
              </w:tcPr>
            </w:tcPrChange>
          </w:tcPr>
          <w:p w14:paraId="1FF4BB5B" w14:textId="77777777" w:rsidR="005F6EFE" w:rsidRDefault="007F28C4" w:rsidP="005F6EFE">
            <w:pPr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>Se verifică dacă notificarea prezintă achizițiile directe grupate pe necesitate, cu mențiuni despre cel puțin obiectul, cantitatea achiziționată, valoarea și codul CPV.</w:t>
            </w:r>
            <w:r w:rsidR="005F6EFE" w:rsidRPr="0092554E">
              <w:rPr>
                <w:lang w:val="ro-RO"/>
              </w:rPr>
              <w:t xml:space="preserve"> </w:t>
            </w:r>
          </w:p>
          <w:p w14:paraId="3EB6D5D4" w14:textId="34A01292" w:rsidR="007F28C4" w:rsidRPr="008A0D1B" w:rsidRDefault="005F6EFE" w:rsidP="005F6EFE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Excepţie fac</w:t>
            </w:r>
            <w:r w:rsidRPr="005F6EFE">
              <w:rPr>
                <w:sz w:val="22"/>
                <w:szCs w:val="22"/>
                <w:lang w:val="ro-RO"/>
              </w:rPr>
              <w:t xml:space="preserve"> achiziţiil</w:t>
            </w:r>
            <w:r>
              <w:rPr>
                <w:sz w:val="22"/>
                <w:szCs w:val="22"/>
                <w:lang w:val="ro-RO"/>
              </w:rPr>
              <w:t>e</w:t>
            </w:r>
            <w:r w:rsidRPr="005F6EFE">
              <w:rPr>
                <w:sz w:val="22"/>
                <w:szCs w:val="22"/>
                <w:lang w:val="ro-RO"/>
              </w:rPr>
              <w:t xml:space="preserve"> realizate prin utilizarea catalogului</w:t>
            </w:r>
            <w:r>
              <w:rPr>
                <w:sz w:val="22"/>
                <w:szCs w:val="22"/>
                <w:lang w:val="ro-RO"/>
              </w:rPr>
              <w:t xml:space="preserve"> </w:t>
            </w:r>
            <w:r w:rsidRPr="005F6EFE">
              <w:rPr>
                <w:sz w:val="22"/>
                <w:szCs w:val="22"/>
                <w:lang w:val="ro-RO"/>
              </w:rPr>
              <w:t>electronic SEAP</w:t>
            </w:r>
            <w:r>
              <w:rPr>
                <w:sz w:val="22"/>
                <w:szCs w:val="22"/>
                <w:lang w:val="ro-RO"/>
              </w:rPr>
              <w:t>.</w:t>
            </w:r>
          </w:p>
          <w:p w14:paraId="073603FB" w14:textId="77777777" w:rsidR="00526772" w:rsidRPr="008A0D1B" w:rsidRDefault="00526772" w:rsidP="007F28C4">
            <w:pPr>
              <w:jc w:val="both"/>
              <w:rPr>
                <w:sz w:val="22"/>
                <w:szCs w:val="22"/>
                <w:lang w:val="ro-RO"/>
              </w:rPr>
            </w:pPr>
          </w:p>
          <w:p w14:paraId="7389F094" w14:textId="77777777" w:rsidR="00526772" w:rsidRDefault="00526772" w:rsidP="00526772">
            <w:pPr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lastRenderedPageBreak/>
              <w:t>Nu se aplică o corecție – eroare formală (se solicită doar efectuarea notificării)</w:t>
            </w:r>
          </w:p>
          <w:p w14:paraId="4D84ECA0" w14:textId="1D4838C2" w:rsidR="00FF2744" w:rsidRPr="008A0D1B" w:rsidRDefault="00FF2744" w:rsidP="00526772">
            <w:pPr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7F28C4" w:rsidRPr="0092554E" w14:paraId="1EEF14F7" w14:textId="77777777" w:rsidTr="00D8123B">
        <w:trPr>
          <w:trHeight w:val="562"/>
          <w:jc w:val="center"/>
          <w:trPrChange w:id="241" w:author="Nicoleta" w:date="2023-05-22T16:13:00Z">
            <w:trPr>
              <w:trHeight w:val="562"/>
              <w:jc w:val="center"/>
            </w:trPr>
          </w:trPrChange>
        </w:trPr>
        <w:tc>
          <w:tcPr>
            <w:tcW w:w="894" w:type="dxa"/>
            <w:shd w:val="clear" w:color="auto" w:fill="auto"/>
            <w:vAlign w:val="center"/>
            <w:tcPrChange w:id="242" w:author="Nicoleta" w:date="2023-05-22T16:13:00Z">
              <w:tcPr>
                <w:tcW w:w="775" w:type="dxa"/>
                <w:shd w:val="clear" w:color="auto" w:fill="auto"/>
                <w:vAlign w:val="center"/>
              </w:tcPr>
            </w:tcPrChange>
          </w:tcPr>
          <w:p w14:paraId="410D20C5" w14:textId="554C25D4" w:rsidR="007F28C4" w:rsidRPr="00D8123B" w:rsidRDefault="00D8123B">
            <w:pPr>
              <w:jc w:val="both"/>
              <w:rPr>
                <w:sz w:val="22"/>
                <w:szCs w:val="22"/>
                <w:lang w:val="ro-RO"/>
                <w:rPrChange w:id="243" w:author="Nicoleta" w:date="2023-05-22T16:13:00Z">
                  <w:rPr>
                    <w:lang w:val="ro-RO"/>
                  </w:rPr>
                </w:rPrChange>
              </w:rPr>
              <w:pPrChange w:id="244" w:author="Nicoleta" w:date="2023-05-22T16:13:00Z">
                <w:pPr>
                  <w:pStyle w:val="ListParagraph"/>
                  <w:numPr>
                    <w:numId w:val="16"/>
                  </w:numPr>
                  <w:ind w:left="928" w:hanging="360"/>
                  <w:jc w:val="both"/>
                </w:pPr>
              </w:pPrChange>
            </w:pPr>
            <w:ins w:id="245" w:author="Nicoleta" w:date="2023-05-22T16:13:00Z">
              <w:r>
                <w:rPr>
                  <w:sz w:val="22"/>
                  <w:szCs w:val="22"/>
                  <w:lang w:val="ro-RO"/>
                </w:rPr>
                <w:lastRenderedPageBreak/>
                <w:t>5</w:t>
              </w:r>
            </w:ins>
          </w:p>
        </w:tc>
        <w:tc>
          <w:tcPr>
            <w:tcW w:w="3881" w:type="dxa"/>
            <w:shd w:val="clear" w:color="auto" w:fill="auto"/>
            <w:vAlign w:val="center"/>
            <w:tcPrChange w:id="246" w:author="Nicoleta" w:date="2023-05-22T16:13:00Z">
              <w:tcPr>
                <w:tcW w:w="3898" w:type="dxa"/>
                <w:shd w:val="clear" w:color="auto" w:fill="auto"/>
                <w:vAlign w:val="center"/>
              </w:tcPr>
            </w:tcPrChange>
          </w:tcPr>
          <w:p w14:paraId="76322968" w14:textId="77777777" w:rsidR="007F28C4" w:rsidRDefault="007F28C4" w:rsidP="007F28C4">
            <w:pPr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>Există documente justificative care atestă realitatea achiziției?</w:t>
            </w:r>
          </w:p>
          <w:p w14:paraId="20484EFE" w14:textId="77777777" w:rsidR="000C43A1" w:rsidRDefault="000C43A1" w:rsidP="007F28C4">
            <w:pPr>
              <w:jc w:val="both"/>
              <w:rPr>
                <w:sz w:val="22"/>
                <w:szCs w:val="22"/>
                <w:lang w:val="ro-RO"/>
              </w:rPr>
            </w:pPr>
          </w:p>
          <w:p w14:paraId="16E11453" w14:textId="20F23322" w:rsidR="000C43A1" w:rsidRPr="008272F1" w:rsidDel="00474406" w:rsidRDefault="00CA36D1" w:rsidP="007F28C4">
            <w:pPr>
              <w:jc w:val="both"/>
              <w:rPr>
                <w:del w:id="247" w:author="Ana V" w:date="2023-02-23T13:16:00Z"/>
                <w:sz w:val="22"/>
                <w:szCs w:val="22"/>
                <w:lang w:val="ro-RO"/>
                <w:rPrChange w:id="248" w:author="Nicoleta" w:date="2023-05-22T16:00:00Z">
                  <w:rPr>
                    <w:del w:id="249" w:author="Ana V" w:date="2023-02-23T13:16:00Z"/>
                    <w:color w:val="00B0F0"/>
                    <w:sz w:val="22"/>
                    <w:szCs w:val="22"/>
                    <w:lang w:val="ro-RO"/>
                  </w:rPr>
                </w:rPrChange>
              </w:rPr>
            </w:pPr>
            <w:del w:id="250" w:author="Ana V" w:date="2023-02-23T13:16:00Z">
              <w:r w:rsidRPr="008272F1" w:rsidDel="00474406">
                <w:rPr>
                  <w:sz w:val="22"/>
                  <w:szCs w:val="22"/>
                  <w:lang w:val="ro-RO"/>
                  <w:rPrChange w:id="251" w:author="Nicoleta" w:date="2023-05-22T16:00:00Z">
                    <w:rPr>
                      <w:color w:val="00B0F0"/>
                      <w:sz w:val="22"/>
                      <w:szCs w:val="22"/>
                      <w:lang w:val="ro-RO"/>
                    </w:rPr>
                  </w:rPrChange>
                </w:rPr>
                <w:delText>Propunem eliminarea verificarii din acest punct de vedere. Consideram ca AM ar trebui sa verifice si sa penalizeze strict divizarea artificiala, fapt ce du</w:delText>
              </w:r>
              <w:r w:rsidR="00780F8D" w:rsidRPr="008272F1" w:rsidDel="00474406">
                <w:rPr>
                  <w:sz w:val="22"/>
                  <w:szCs w:val="22"/>
                  <w:lang w:val="ro-RO"/>
                  <w:rPrChange w:id="252" w:author="Nicoleta" w:date="2023-05-22T16:00:00Z">
                    <w:rPr>
                      <w:color w:val="00B0F0"/>
                      <w:sz w:val="22"/>
                      <w:szCs w:val="22"/>
                      <w:lang w:val="ro-RO"/>
                    </w:rPr>
                  </w:rPrChange>
                </w:rPr>
                <w:delText>ce</w:delText>
              </w:r>
              <w:r w:rsidRPr="008272F1" w:rsidDel="00474406">
                <w:rPr>
                  <w:sz w:val="22"/>
                  <w:szCs w:val="22"/>
                  <w:lang w:val="ro-RO"/>
                  <w:rPrChange w:id="253" w:author="Nicoleta" w:date="2023-05-22T16:00:00Z">
                    <w:rPr>
                      <w:color w:val="00B0F0"/>
                      <w:sz w:val="22"/>
                      <w:szCs w:val="22"/>
                      <w:lang w:val="ro-RO"/>
                    </w:rPr>
                  </w:rPrChange>
                </w:rPr>
                <w:delText xml:space="preserve"> la neaplicarea procedurilor prevazute la art. 68 din Legea 98/2016,  conform Anexei nr. 2 la Ordonanţa de urgenţă a Guvernului nr. 66/2011 „Nepublicarea unui anunț de participare/de concesionare/a unei invitații la procedura concurențială de ofertare sau atribuirea directă nejustificată, respectiv aplicarea nejustificată a procedurii de negociere fără publicare prealabilă – 100%”</w:delText>
              </w:r>
            </w:del>
          </w:p>
          <w:p w14:paraId="36F8E55D" w14:textId="77777777" w:rsidR="00CA36D1" w:rsidRPr="008272F1" w:rsidRDefault="00CA36D1" w:rsidP="007F28C4">
            <w:pPr>
              <w:jc w:val="both"/>
              <w:rPr>
                <w:sz w:val="22"/>
                <w:szCs w:val="22"/>
                <w:lang w:val="ro-RO"/>
                <w:rPrChange w:id="254" w:author="Nicoleta" w:date="2023-05-22T16:00:00Z">
                  <w:rPr>
                    <w:color w:val="00B0F0"/>
                    <w:sz w:val="22"/>
                    <w:szCs w:val="22"/>
                    <w:lang w:val="ro-RO"/>
                  </w:rPr>
                </w:rPrChange>
              </w:rPr>
            </w:pPr>
          </w:p>
          <w:p w14:paraId="2FAEF824" w14:textId="7CE913FF" w:rsidR="000C43A1" w:rsidRPr="008A0D1B" w:rsidRDefault="000C43A1" w:rsidP="007F28C4">
            <w:pPr>
              <w:jc w:val="both"/>
              <w:rPr>
                <w:sz w:val="22"/>
                <w:szCs w:val="22"/>
                <w:lang w:val="ro-RO"/>
              </w:rPr>
            </w:pPr>
            <w:r w:rsidRPr="008272F1">
              <w:rPr>
                <w:sz w:val="22"/>
                <w:szCs w:val="22"/>
                <w:lang w:val="ro-RO"/>
                <w:rPrChange w:id="255" w:author="Nicoleta" w:date="2023-05-22T16:00:00Z">
                  <w:rPr>
                    <w:color w:val="00B0F0"/>
                    <w:sz w:val="22"/>
                    <w:szCs w:val="22"/>
                    <w:lang w:val="ro-RO"/>
                  </w:rPr>
                </w:rPrChange>
              </w:rPr>
              <w:t>In situatia in care nu se face dovada realizarii achizitiei cheltuielile vor fi neeligibile la momentul verificarii cererii de rambursare.</w:t>
            </w:r>
          </w:p>
        </w:tc>
        <w:tc>
          <w:tcPr>
            <w:tcW w:w="2092" w:type="dxa"/>
            <w:vAlign w:val="center"/>
            <w:tcPrChange w:id="256" w:author="Nicoleta" w:date="2023-05-22T16:13:00Z">
              <w:tcPr>
                <w:tcW w:w="2126" w:type="dxa"/>
                <w:vAlign w:val="center"/>
              </w:tcPr>
            </w:tcPrChange>
          </w:tcPr>
          <w:p w14:paraId="667236FF" w14:textId="77777777" w:rsidR="007F28C4" w:rsidRPr="008A0D1B" w:rsidRDefault="007F28C4" w:rsidP="007F28C4">
            <w:p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956" w:type="dxa"/>
            <w:shd w:val="clear" w:color="auto" w:fill="auto"/>
            <w:vAlign w:val="center"/>
            <w:tcPrChange w:id="257" w:author="Nicoleta" w:date="2023-05-22T16:13:00Z">
              <w:tcPr>
                <w:tcW w:w="7024" w:type="dxa"/>
                <w:shd w:val="clear" w:color="auto" w:fill="auto"/>
                <w:vAlign w:val="center"/>
              </w:tcPr>
            </w:tcPrChange>
          </w:tcPr>
          <w:p w14:paraId="52FEFD99" w14:textId="588CB81C" w:rsidR="005F6EFE" w:rsidRDefault="005F6EFE" w:rsidP="007F28C4">
            <w:pPr>
              <w:jc w:val="both"/>
              <w:rPr>
                <w:sz w:val="22"/>
                <w:szCs w:val="22"/>
                <w:lang w:val="ro-RO"/>
              </w:rPr>
            </w:pPr>
            <w:r w:rsidRPr="00DB2156">
              <w:rPr>
                <w:sz w:val="22"/>
                <w:szCs w:val="22"/>
                <w:lang w:val="ro-RO"/>
              </w:rPr>
              <w:t>Se verifică documentele care dovedesc realizarea achiziției, respectiv furnizarea produselor/prestarea serviciilor/execuția lucrărilor (de ex: ordine de plată, extrase de cont, procese verbale de predare-primire, procese verbale de recepție, procese verbale de punere în funcțiune/acceptanță, rapoarte de activitate sau altele, după caz).</w:t>
            </w:r>
          </w:p>
          <w:p w14:paraId="1B53B897" w14:textId="77777777" w:rsidR="005F6EFE" w:rsidRDefault="005F6EFE" w:rsidP="007F28C4">
            <w:pPr>
              <w:jc w:val="both"/>
              <w:rPr>
                <w:sz w:val="22"/>
                <w:szCs w:val="22"/>
                <w:lang w:val="ro-RO"/>
              </w:rPr>
            </w:pPr>
          </w:p>
          <w:p w14:paraId="0DDF5B0D" w14:textId="77777777" w:rsidR="007F28C4" w:rsidRDefault="00767D95" w:rsidP="007F28C4">
            <w:pPr>
              <w:jc w:val="both"/>
              <w:rPr>
                <w:sz w:val="22"/>
                <w:szCs w:val="22"/>
                <w:lang w:val="ro-RO"/>
              </w:rPr>
            </w:pPr>
            <w:r w:rsidRPr="008A0D1B">
              <w:rPr>
                <w:sz w:val="22"/>
                <w:szCs w:val="22"/>
                <w:lang w:val="ro-RO"/>
              </w:rPr>
              <w:t>Dacă nu se atestă realitatea achiziției</w:t>
            </w:r>
            <w:r w:rsidR="005F6EFE">
              <w:rPr>
                <w:sz w:val="22"/>
                <w:szCs w:val="22"/>
                <w:lang w:val="ro-RO"/>
              </w:rPr>
              <w:t>,</w:t>
            </w:r>
            <w:r w:rsidRPr="008A0D1B">
              <w:rPr>
                <w:sz w:val="22"/>
                <w:szCs w:val="22"/>
                <w:lang w:val="ro-RO"/>
              </w:rPr>
              <w:t xml:space="preserve"> corecția este 100%.</w:t>
            </w:r>
          </w:p>
          <w:p w14:paraId="46B4BE23" w14:textId="7BF545C6" w:rsidR="00FF2744" w:rsidRPr="008A0D1B" w:rsidRDefault="00FF2744" w:rsidP="007F28C4">
            <w:pPr>
              <w:jc w:val="both"/>
              <w:rPr>
                <w:sz w:val="22"/>
                <w:szCs w:val="22"/>
                <w:lang w:val="ro-RO"/>
              </w:rPr>
            </w:pPr>
          </w:p>
        </w:tc>
      </w:tr>
      <w:tr w:rsidR="00A33E0D" w:rsidRPr="00313CEA" w14:paraId="16ABBAB8" w14:textId="77777777" w:rsidTr="00D8123B">
        <w:trPr>
          <w:trHeight w:val="562"/>
          <w:jc w:val="center"/>
          <w:ins w:id="258" w:author="Nicoleta" w:date="2023-05-17T11:01:00Z"/>
          <w:trPrChange w:id="259" w:author="Nicoleta" w:date="2023-05-22T16:13:00Z">
            <w:trPr>
              <w:trHeight w:val="562"/>
              <w:jc w:val="center"/>
            </w:trPr>
          </w:trPrChange>
        </w:trPr>
        <w:tc>
          <w:tcPr>
            <w:tcW w:w="894" w:type="dxa"/>
            <w:shd w:val="clear" w:color="auto" w:fill="auto"/>
            <w:vAlign w:val="center"/>
            <w:tcPrChange w:id="260" w:author="Nicoleta" w:date="2023-05-22T16:13:00Z">
              <w:tcPr>
                <w:tcW w:w="775" w:type="dxa"/>
                <w:shd w:val="clear" w:color="auto" w:fill="auto"/>
                <w:vAlign w:val="center"/>
              </w:tcPr>
            </w:tcPrChange>
          </w:tcPr>
          <w:p w14:paraId="6DD4CDDA" w14:textId="3A9895C2" w:rsidR="00A33E0D" w:rsidRPr="00D8123B" w:rsidRDefault="00D8123B">
            <w:pPr>
              <w:jc w:val="both"/>
              <w:rPr>
                <w:ins w:id="261" w:author="Nicoleta" w:date="2023-05-17T11:01:00Z"/>
                <w:sz w:val="22"/>
                <w:szCs w:val="22"/>
                <w:lang w:val="ro-RO"/>
                <w:rPrChange w:id="262" w:author="Nicoleta" w:date="2023-05-22T16:13:00Z">
                  <w:rPr>
                    <w:ins w:id="263" w:author="Nicoleta" w:date="2023-05-17T11:01:00Z"/>
                    <w:lang w:val="ro-RO"/>
                  </w:rPr>
                </w:rPrChange>
              </w:rPr>
              <w:pPrChange w:id="264" w:author="Nicoleta" w:date="2023-05-22T16:13:00Z">
                <w:pPr>
                  <w:pStyle w:val="ListParagraph"/>
                  <w:numPr>
                    <w:numId w:val="16"/>
                  </w:numPr>
                  <w:ind w:left="928" w:hanging="360"/>
                  <w:jc w:val="both"/>
                </w:pPr>
              </w:pPrChange>
            </w:pPr>
            <w:ins w:id="265" w:author="Nicoleta" w:date="2023-05-22T16:13:00Z">
              <w:r>
                <w:rPr>
                  <w:sz w:val="22"/>
                  <w:szCs w:val="22"/>
                  <w:lang w:val="ro-RO"/>
                </w:rPr>
                <w:t>6</w:t>
              </w:r>
            </w:ins>
          </w:p>
        </w:tc>
        <w:tc>
          <w:tcPr>
            <w:tcW w:w="3881" w:type="dxa"/>
            <w:shd w:val="clear" w:color="auto" w:fill="auto"/>
            <w:vAlign w:val="center"/>
            <w:tcPrChange w:id="266" w:author="Nicoleta" w:date="2023-05-22T16:13:00Z">
              <w:tcPr>
                <w:tcW w:w="3898" w:type="dxa"/>
                <w:shd w:val="clear" w:color="auto" w:fill="auto"/>
                <w:vAlign w:val="center"/>
              </w:tcPr>
            </w:tcPrChange>
          </w:tcPr>
          <w:p w14:paraId="49D14FB0" w14:textId="77777777" w:rsidR="00A33E0D" w:rsidRDefault="008272F1" w:rsidP="007F28C4">
            <w:pPr>
              <w:jc w:val="both"/>
              <w:rPr>
                <w:ins w:id="267" w:author="Nicoleta" w:date="2023-05-22T16:01:00Z"/>
                <w:sz w:val="22"/>
                <w:szCs w:val="22"/>
                <w:lang w:val="ro-RO"/>
              </w:rPr>
            </w:pPr>
            <w:ins w:id="268" w:author="Nicoleta" w:date="2023-05-22T16:01:00Z">
              <w:r w:rsidRPr="008272F1">
                <w:rPr>
                  <w:sz w:val="22"/>
                  <w:szCs w:val="22"/>
                  <w:lang w:val="ro-RO"/>
                </w:rPr>
                <w:t>Reprezentantul legal/ conducerea  Beneficiarului / Partenerilor (directorii):</w:t>
              </w:r>
            </w:ins>
          </w:p>
          <w:p w14:paraId="28F35106" w14:textId="0B86071D" w:rsidR="008272F1" w:rsidRDefault="008272F1" w:rsidP="007F28C4">
            <w:pPr>
              <w:jc w:val="both"/>
              <w:rPr>
                <w:ins w:id="269" w:author="Nicoleta" w:date="2023-05-22T16:01:00Z"/>
                <w:sz w:val="22"/>
                <w:szCs w:val="22"/>
                <w:lang w:val="ro-RO"/>
              </w:rPr>
            </w:pPr>
            <w:ins w:id="270" w:author="Nicoleta" w:date="2023-05-22T16:01:00Z">
              <w:r w:rsidRPr="008272F1">
                <w:rPr>
                  <w:sz w:val="22"/>
                  <w:szCs w:val="22"/>
                  <w:lang w:val="ro-RO"/>
                </w:rPr>
                <w:t>- este acționar al contractorului/ subcontractorului/terțului susținător</w:t>
              </w:r>
            </w:ins>
          </w:p>
          <w:p w14:paraId="364C0A99" w14:textId="77777777" w:rsidR="008272F1" w:rsidRDefault="008272F1" w:rsidP="007F28C4">
            <w:pPr>
              <w:jc w:val="both"/>
              <w:rPr>
                <w:ins w:id="271" w:author="Nicoleta" w:date="2023-05-22T16:01:00Z"/>
                <w:sz w:val="22"/>
                <w:szCs w:val="22"/>
                <w:lang w:val="ro-RO"/>
              </w:rPr>
            </w:pPr>
          </w:p>
          <w:p w14:paraId="58D32F3A" w14:textId="6EE2EDC7" w:rsidR="008272F1" w:rsidRDefault="008272F1" w:rsidP="007F28C4">
            <w:pPr>
              <w:jc w:val="both"/>
              <w:rPr>
                <w:ins w:id="272" w:author="Nicoleta" w:date="2023-05-22T16:01:00Z"/>
                <w:sz w:val="22"/>
                <w:szCs w:val="22"/>
                <w:lang w:val="ro-RO"/>
              </w:rPr>
            </w:pPr>
            <w:ins w:id="273" w:author="Nicoleta" w:date="2023-05-22T16:01:00Z">
              <w:r w:rsidRPr="008272F1">
                <w:rPr>
                  <w:sz w:val="22"/>
                  <w:szCs w:val="22"/>
                  <w:lang w:val="ro-RO"/>
                </w:rPr>
                <w:t>- este administrator al contractorului/ subcontractorului/terțului susținător</w:t>
              </w:r>
            </w:ins>
          </w:p>
          <w:p w14:paraId="4B4753EC" w14:textId="455BB026" w:rsidR="008272F1" w:rsidRDefault="008272F1" w:rsidP="007F28C4">
            <w:pPr>
              <w:jc w:val="both"/>
              <w:rPr>
                <w:ins w:id="274" w:author="Nicoleta" w:date="2023-05-22T16:02:00Z"/>
                <w:sz w:val="22"/>
                <w:szCs w:val="22"/>
                <w:lang w:val="ro-RO"/>
              </w:rPr>
            </w:pPr>
            <w:ins w:id="275" w:author="Nicoleta" w:date="2023-05-22T16:02:00Z">
              <w:r w:rsidRPr="008272F1">
                <w:rPr>
                  <w:sz w:val="22"/>
                  <w:szCs w:val="22"/>
                  <w:lang w:val="ro-RO"/>
                </w:rPr>
                <w:t>- este cenzor al contractorului/ subcontractorului/terțului susținător</w:t>
              </w:r>
            </w:ins>
          </w:p>
          <w:p w14:paraId="46D75F70" w14:textId="4A3FB558" w:rsidR="008272F1" w:rsidRDefault="008272F1" w:rsidP="007F28C4">
            <w:pPr>
              <w:jc w:val="both"/>
              <w:rPr>
                <w:ins w:id="276" w:author="Nicoleta" w:date="2023-05-22T16:01:00Z"/>
                <w:sz w:val="22"/>
                <w:szCs w:val="22"/>
                <w:lang w:val="ro-RO"/>
              </w:rPr>
            </w:pPr>
            <w:ins w:id="277" w:author="Nicoleta" w:date="2023-05-22T16:02:00Z">
              <w:r w:rsidRPr="008272F1">
                <w:rPr>
                  <w:sz w:val="22"/>
                  <w:szCs w:val="22"/>
                  <w:lang w:val="ro-RO"/>
                </w:rPr>
                <w:t>- are legătura evidentă (nume) cu acționariatul/ reprezentantul legal/conducerea contractorului/ subcontractorului/terțului susținător</w:t>
              </w:r>
              <w:r w:rsidRPr="00313CEA">
                <w:rPr>
                  <w:lang w:val="ro-RO"/>
                </w:rPr>
                <w:t xml:space="preserve"> </w:t>
              </w:r>
              <w:r w:rsidRPr="008272F1">
                <w:rPr>
                  <w:sz w:val="22"/>
                  <w:szCs w:val="22"/>
                  <w:lang w:val="ro-RO"/>
                </w:rPr>
                <w:t>subcontractorului/terțului susținător</w:t>
              </w:r>
            </w:ins>
          </w:p>
          <w:p w14:paraId="3B12D51D" w14:textId="77777777" w:rsidR="008272F1" w:rsidRDefault="008272F1" w:rsidP="007F28C4">
            <w:pPr>
              <w:jc w:val="both"/>
              <w:rPr>
                <w:ins w:id="278" w:author="Nicoleta" w:date="2023-05-22T16:01:00Z"/>
                <w:sz w:val="22"/>
                <w:szCs w:val="22"/>
                <w:lang w:val="ro-RO"/>
              </w:rPr>
            </w:pPr>
          </w:p>
          <w:p w14:paraId="330FAD31" w14:textId="77777777" w:rsidR="008272F1" w:rsidRDefault="008272F1" w:rsidP="007F28C4">
            <w:pPr>
              <w:jc w:val="both"/>
              <w:rPr>
                <w:ins w:id="279" w:author="Nicoleta" w:date="2023-05-22T16:01:00Z"/>
                <w:sz w:val="22"/>
                <w:szCs w:val="22"/>
                <w:lang w:val="ro-RO"/>
              </w:rPr>
            </w:pPr>
          </w:p>
          <w:p w14:paraId="2E27E2FC" w14:textId="77777777" w:rsidR="008272F1" w:rsidRDefault="008272F1" w:rsidP="007F28C4">
            <w:pPr>
              <w:jc w:val="both"/>
              <w:rPr>
                <w:ins w:id="280" w:author="Nicoleta" w:date="2023-05-22T16:01:00Z"/>
                <w:sz w:val="22"/>
                <w:szCs w:val="22"/>
                <w:lang w:val="ro-RO"/>
              </w:rPr>
            </w:pPr>
          </w:p>
          <w:p w14:paraId="49C6C75D" w14:textId="77777777" w:rsidR="008272F1" w:rsidRDefault="008272F1" w:rsidP="007F28C4">
            <w:pPr>
              <w:jc w:val="both"/>
              <w:rPr>
                <w:ins w:id="281" w:author="Nicoleta" w:date="2023-05-22T16:01:00Z"/>
                <w:sz w:val="22"/>
                <w:szCs w:val="22"/>
                <w:lang w:val="ro-RO"/>
              </w:rPr>
            </w:pPr>
          </w:p>
          <w:p w14:paraId="17EA27C6" w14:textId="434B3F9D" w:rsidR="008272F1" w:rsidRPr="008A0D1B" w:rsidRDefault="008272F1" w:rsidP="007F28C4">
            <w:pPr>
              <w:jc w:val="both"/>
              <w:rPr>
                <w:ins w:id="282" w:author="Nicoleta" w:date="2023-05-17T11:01:00Z"/>
                <w:sz w:val="22"/>
                <w:szCs w:val="22"/>
                <w:lang w:val="ro-RO"/>
              </w:rPr>
            </w:pPr>
          </w:p>
        </w:tc>
        <w:tc>
          <w:tcPr>
            <w:tcW w:w="2092" w:type="dxa"/>
            <w:vAlign w:val="center"/>
            <w:tcPrChange w:id="283" w:author="Nicoleta" w:date="2023-05-22T16:13:00Z">
              <w:tcPr>
                <w:tcW w:w="2126" w:type="dxa"/>
                <w:vAlign w:val="center"/>
              </w:tcPr>
            </w:tcPrChange>
          </w:tcPr>
          <w:p w14:paraId="0D0488E9" w14:textId="77777777" w:rsidR="00A33E0D" w:rsidRPr="008A0D1B" w:rsidRDefault="00A33E0D" w:rsidP="007F28C4">
            <w:pPr>
              <w:jc w:val="both"/>
              <w:rPr>
                <w:ins w:id="284" w:author="Nicoleta" w:date="2023-05-17T11:01:00Z"/>
                <w:sz w:val="22"/>
                <w:szCs w:val="22"/>
                <w:lang w:val="ro-RO"/>
              </w:rPr>
            </w:pPr>
          </w:p>
        </w:tc>
        <w:tc>
          <w:tcPr>
            <w:tcW w:w="6956" w:type="dxa"/>
            <w:shd w:val="clear" w:color="auto" w:fill="auto"/>
            <w:vAlign w:val="center"/>
            <w:tcPrChange w:id="285" w:author="Nicoleta" w:date="2023-05-22T16:13:00Z">
              <w:tcPr>
                <w:tcW w:w="7024" w:type="dxa"/>
                <w:shd w:val="clear" w:color="auto" w:fill="auto"/>
                <w:vAlign w:val="center"/>
              </w:tcPr>
            </w:tcPrChange>
          </w:tcPr>
          <w:p w14:paraId="3B45EE47" w14:textId="77777777" w:rsidR="00E25E30" w:rsidRPr="00E25E30" w:rsidRDefault="00E25E30" w:rsidP="00E25E30">
            <w:pPr>
              <w:jc w:val="both"/>
              <w:rPr>
                <w:ins w:id="286" w:author="Nicoleta" w:date="2023-05-22T16:02:00Z"/>
                <w:sz w:val="22"/>
                <w:szCs w:val="22"/>
                <w:lang w:val="ro-RO"/>
              </w:rPr>
            </w:pPr>
            <w:ins w:id="287" w:author="Nicoleta" w:date="2023-05-22T16:02:00Z">
              <w:r w:rsidRPr="00E25E30">
                <w:rPr>
                  <w:sz w:val="22"/>
                  <w:szCs w:val="22"/>
                  <w:lang w:val="ro-RO"/>
                </w:rPr>
                <w:t xml:space="preserve">Se verifică prin compararea cu extrasul din ONRC </w:t>
              </w:r>
            </w:ins>
          </w:p>
          <w:p w14:paraId="04D2ED58" w14:textId="77777777" w:rsidR="00E25E30" w:rsidRPr="00E25E30" w:rsidRDefault="00E25E30" w:rsidP="00E25E30">
            <w:pPr>
              <w:jc w:val="both"/>
              <w:rPr>
                <w:ins w:id="288" w:author="Nicoleta" w:date="2023-05-22T16:02:00Z"/>
                <w:sz w:val="22"/>
                <w:szCs w:val="22"/>
                <w:lang w:val="ro-RO"/>
              </w:rPr>
            </w:pPr>
            <w:ins w:id="289" w:author="Nicoleta" w:date="2023-05-22T16:02:00Z">
              <w:r w:rsidRPr="00E25E30">
                <w:rPr>
                  <w:sz w:val="22"/>
                  <w:szCs w:val="22"/>
                  <w:lang w:val="ro-RO"/>
                </w:rPr>
                <w:t xml:space="preserve">Nota: </w:t>
              </w:r>
            </w:ins>
          </w:p>
          <w:p w14:paraId="2AE7EA63" w14:textId="77777777" w:rsidR="00E25E30" w:rsidRPr="00E25E30" w:rsidRDefault="00E25E30" w:rsidP="00E25E30">
            <w:pPr>
              <w:jc w:val="both"/>
              <w:rPr>
                <w:ins w:id="290" w:author="Nicoleta" w:date="2023-05-22T16:02:00Z"/>
                <w:sz w:val="22"/>
                <w:szCs w:val="22"/>
                <w:lang w:val="ro-RO"/>
              </w:rPr>
            </w:pPr>
            <w:ins w:id="291" w:author="Nicoleta" w:date="2023-05-22T16:02:00Z">
              <w:r w:rsidRPr="00E25E30">
                <w:rPr>
                  <w:sz w:val="22"/>
                  <w:szCs w:val="22"/>
                  <w:lang w:val="ro-RO"/>
                </w:rPr>
                <w:t xml:space="preserve">-Se vor nominaliza toate persoanele declarate in fisa de date de AC ca persoane cu functii de decizie </w:t>
              </w:r>
            </w:ins>
          </w:p>
          <w:p w14:paraId="02050C0B" w14:textId="1E17B241" w:rsidR="00A33E0D" w:rsidRPr="00DB2156" w:rsidRDefault="00E25E30" w:rsidP="00E25E30">
            <w:pPr>
              <w:jc w:val="both"/>
              <w:rPr>
                <w:ins w:id="292" w:author="Nicoleta" w:date="2023-05-17T11:01:00Z"/>
                <w:sz w:val="22"/>
                <w:szCs w:val="22"/>
                <w:lang w:val="ro-RO"/>
              </w:rPr>
            </w:pPr>
            <w:ins w:id="293" w:author="Nicoleta" w:date="2023-05-22T16:02:00Z">
              <w:r w:rsidRPr="00E25E30">
                <w:rPr>
                  <w:sz w:val="22"/>
                  <w:szCs w:val="22"/>
                  <w:lang w:val="ro-RO"/>
                </w:rPr>
                <w:t>- se vor genera extrase ONRC pentru contractori/subcontractori/terti sustinatori (extrasele se salveaza/arhiveaza in dosarul achizitiei)</w:t>
              </w:r>
            </w:ins>
          </w:p>
        </w:tc>
      </w:tr>
      <w:tr w:rsidR="00E25E30" w:rsidRPr="0092554E" w14:paraId="064B2131" w14:textId="77777777" w:rsidTr="00D8123B">
        <w:trPr>
          <w:trHeight w:val="562"/>
          <w:jc w:val="center"/>
          <w:ins w:id="294" w:author="Nicoleta" w:date="2023-05-22T16:03:00Z"/>
          <w:trPrChange w:id="295" w:author="Nicoleta" w:date="2023-05-22T16:13:00Z">
            <w:trPr>
              <w:trHeight w:val="562"/>
              <w:jc w:val="center"/>
            </w:trPr>
          </w:trPrChange>
        </w:trPr>
        <w:tc>
          <w:tcPr>
            <w:tcW w:w="894" w:type="dxa"/>
            <w:shd w:val="clear" w:color="auto" w:fill="auto"/>
            <w:vAlign w:val="center"/>
            <w:tcPrChange w:id="296" w:author="Nicoleta" w:date="2023-05-22T16:13:00Z">
              <w:tcPr>
                <w:tcW w:w="775" w:type="dxa"/>
                <w:shd w:val="clear" w:color="auto" w:fill="auto"/>
                <w:vAlign w:val="center"/>
              </w:tcPr>
            </w:tcPrChange>
          </w:tcPr>
          <w:p w14:paraId="7C3176B9" w14:textId="0DA1356A" w:rsidR="00E25E30" w:rsidRPr="00D8123B" w:rsidRDefault="00D8123B">
            <w:pPr>
              <w:jc w:val="both"/>
              <w:rPr>
                <w:ins w:id="297" w:author="Nicoleta" w:date="2023-05-22T16:03:00Z"/>
                <w:sz w:val="22"/>
                <w:szCs w:val="22"/>
                <w:lang w:val="ro-RO"/>
                <w:rPrChange w:id="298" w:author="Nicoleta" w:date="2023-05-22T16:13:00Z">
                  <w:rPr>
                    <w:ins w:id="299" w:author="Nicoleta" w:date="2023-05-22T16:03:00Z"/>
                    <w:lang w:val="ro-RO"/>
                  </w:rPr>
                </w:rPrChange>
              </w:rPr>
              <w:pPrChange w:id="300" w:author="Nicoleta" w:date="2023-05-22T16:13:00Z">
                <w:pPr>
                  <w:pStyle w:val="ListParagraph"/>
                  <w:numPr>
                    <w:numId w:val="16"/>
                  </w:numPr>
                  <w:ind w:left="928" w:hanging="360"/>
                  <w:jc w:val="both"/>
                </w:pPr>
              </w:pPrChange>
            </w:pPr>
            <w:ins w:id="301" w:author="Nicoleta" w:date="2023-05-22T16:13:00Z">
              <w:r>
                <w:rPr>
                  <w:sz w:val="22"/>
                  <w:szCs w:val="22"/>
                  <w:lang w:val="ro-RO"/>
                </w:rPr>
                <w:t>7</w:t>
              </w:r>
            </w:ins>
          </w:p>
        </w:tc>
        <w:tc>
          <w:tcPr>
            <w:tcW w:w="3881" w:type="dxa"/>
            <w:shd w:val="clear" w:color="auto" w:fill="auto"/>
            <w:vAlign w:val="center"/>
            <w:tcPrChange w:id="302" w:author="Nicoleta" w:date="2023-05-22T16:13:00Z">
              <w:tcPr>
                <w:tcW w:w="3898" w:type="dxa"/>
                <w:shd w:val="clear" w:color="auto" w:fill="auto"/>
                <w:vAlign w:val="center"/>
              </w:tcPr>
            </w:tcPrChange>
          </w:tcPr>
          <w:p w14:paraId="08405FEE" w14:textId="77777777" w:rsidR="00E25E30" w:rsidRDefault="00E25E30" w:rsidP="007F28C4">
            <w:pPr>
              <w:jc w:val="both"/>
              <w:rPr>
                <w:ins w:id="303" w:author="Nicoleta" w:date="2023-05-22T16:03:00Z"/>
                <w:sz w:val="22"/>
                <w:szCs w:val="22"/>
                <w:lang w:val="ro-RO"/>
              </w:rPr>
            </w:pPr>
            <w:ins w:id="304" w:author="Nicoleta" w:date="2023-05-22T16:03:00Z">
              <w:r w:rsidRPr="00E25E30">
                <w:rPr>
                  <w:sz w:val="22"/>
                  <w:szCs w:val="22"/>
                  <w:lang w:val="ro-RO"/>
                </w:rPr>
                <w:t>Împuternicitul reprezentantului legal al Beneficiarului / Partenerilor (dacă este cazul):</w:t>
              </w:r>
            </w:ins>
          </w:p>
          <w:p w14:paraId="4377BC4B" w14:textId="77777777" w:rsidR="00E25E30" w:rsidRDefault="00E25E30" w:rsidP="007F28C4">
            <w:pPr>
              <w:jc w:val="both"/>
              <w:rPr>
                <w:ins w:id="305" w:author="Nicoleta" w:date="2023-05-22T16:03:00Z"/>
                <w:sz w:val="22"/>
                <w:szCs w:val="22"/>
                <w:lang w:val="ro-RO"/>
              </w:rPr>
            </w:pPr>
          </w:p>
          <w:p w14:paraId="4E63F32A" w14:textId="77777777" w:rsidR="00E25E30" w:rsidRPr="00E25E30" w:rsidRDefault="00E25E30" w:rsidP="00E25E30">
            <w:pPr>
              <w:jc w:val="both"/>
              <w:rPr>
                <w:ins w:id="306" w:author="Nicoleta" w:date="2023-05-22T16:04:00Z"/>
                <w:sz w:val="22"/>
                <w:szCs w:val="22"/>
                <w:lang w:val="ro-RO"/>
              </w:rPr>
            </w:pPr>
            <w:ins w:id="307" w:author="Nicoleta" w:date="2023-05-22T16:04:00Z">
              <w:r w:rsidRPr="00E25E30">
                <w:rPr>
                  <w:sz w:val="22"/>
                  <w:szCs w:val="22"/>
                  <w:lang w:val="ro-RO"/>
                </w:rPr>
                <w:t>- este acționar al contractorului/ subcontractorului/terțului susținător</w:t>
              </w:r>
            </w:ins>
          </w:p>
          <w:p w14:paraId="6B746F2B" w14:textId="77777777" w:rsidR="00E25E30" w:rsidRPr="00E25E30" w:rsidRDefault="00E25E30" w:rsidP="00E25E30">
            <w:pPr>
              <w:jc w:val="both"/>
              <w:rPr>
                <w:ins w:id="308" w:author="Nicoleta" w:date="2023-05-22T16:04:00Z"/>
                <w:sz w:val="22"/>
                <w:szCs w:val="22"/>
                <w:lang w:val="ro-RO"/>
              </w:rPr>
            </w:pPr>
          </w:p>
          <w:p w14:paraId="6CD9A773" w14:textId="77777777" w:rsidR="00E25E30" w:rsidRPr="00E25E30" w:rsidRDefault="00E25E30" w:rsidP="00E25E30">
            <w:pPr>
              <w:jc w:val="both"/>
              <w:rPr>
                <w:ins w:id="309" w:author="Nicoleta" w:date="2023-05-22T16:04:00Z"/>
                <w:sz w:val="22"/>
                <w:szCs w:val="22"/>
                <w:lang w:val="ro-RO"/>
              </w:rPr>
            </w:pPr>
            <w:ins w:id="310" w:author="Nicoleta" w:date="2023-05-22T16:04:00Z">
              <w:r w:rsidRPr="00E25E30">
                <w:rPr>
                  <w:sz w:val="22"/>
                  <w:szCs w:val="22"/>
                  <w:lang w:val="ro-RO"/>
                </w:rPr>
                <w:t>- este administrator al contractorului/ subcontractorului/terțului susținător</w:t>
              </w:r>
            </w:ins>
          </w:p>
          <w:p w14:paraId="74F9D718" w14:textId="77777777" w:rsidR="00E25E30" w:rsidRPr="00E25E30" w:rsidRDefault="00E25E30" w:rsidP="00E25E30">
            <w:pPr>
              <w:jc w:val="both"/>
              <w:rPr>
                <w:ins w:id="311" w:author="Nicoleta" w:date="2023-05-22T16:04:00Z"/>
                <w:sz w:val="22"/>
                <w:szCs w:val="22"/>
                <w:lang w:val="ro-RO"/>
              </w:rPr>
            </w:pPr>
            <w:ins w:id="312" w:author="Nicoleta" w:date="2023-05-22T16:04:00Z">
              <w:r w:rsidRPr="00E25E30">
                <w:rPr>
                  <w:sz w:val="22"/>
                  <w:szCs w:val="22"/>
                  <w:lang w:val="ro-RO"/>
                </w:rPr>
                <w:t>- este cenzor al contractorului/ subcontractorului/terțului susținător</w:t>
              </w:r>
            </w:ins>
          </w:p>
          <w:p w14:paraId="49BC92FC" w14:textId="2FBD9859" w:rsidR="00E25E30" w:rsidRDefault="00E25E30" w:rsidP="00E25E30">
            <w:pPr>
              <w:jc w:val="both"/>
              <w:rPr>
                <w:ins w:id="313" w:author="Nicoleta" w:date="2023-05-22T16:03:00Z"/>
                <w:sz w:val="22"/>
                <w:szCs w:val="22"/>
                <w:lang w:val="ro-RO"/>
              </w:rPr>
            </w:pPr>
            <w:ins w:id="314" w:author="Nicoleta" w:date="2023-05-22T16:04:00Z">
              <w:r w:rsidRPr="00E25E30">
                <w:rPr>
                  <w:sz w:val="22"/>
                  <w:szCs w:val="22"/>
                  <w:lang w:val="ro-RO"/>
                </w:rPr>
                <w:t>- are legătura evidentă (nume) cu acționariatul/ reprezentantul legal/conducerea contractorului/ subcontractorului/terțului susținător subcontractorului/terțului susținător</w:t>
              </w:r>
            </w:ins>
          </w:p>
          <w:p w14:paraId="696DF2CC" w14:textId="77777777" w:rsidR="00E25E30" w:rsidRDefault="00E25E30" w:rsidP="007F28C4">
            <w:pPr>
              <w:jc w:val="both"/>
              <w:rPr>
                <w:ins w:id="315" w:author="Nicoleta" w:date="2023-05-22T16:03:00Z"/>
                <w:sz w:val="22"/>
                <w:szCs w:val="22"/>
                <w:lang w:val="ro-RO"/>
              </w:rPr>
            </w:pPr>
          </w:p>
          <w:p w14:paraId="10A4A07B" w14:textId="781AAADD" w:rsidR="00E25E30" w:rsidRPr="008272F1" w:rsidRDefault="00E25E30" w:rsidP="007F28C4">
            <w:pPr>
              <w:jc w:val="both"/>
              <w:rPr>
                <w:ins w:id="316" w:author="Nicoleta" w:date="2023-05-22T16:03:00Z"/>
                <w:sz w:val="22"/>
                <w:szCs w:val="22"/>
                <w:lang w:val="ro-RO"/>
              </w:rPr>
            </w:pPr>
          </w:p>
        </w:tc>
        <w:tc>
          <w:tcPr>
            <w:tcW w:w="2092" w:type="dxa"/>
            <w:vAlign w:val="center"/>
            <w:tcPrChange w:id="317" w:author="Nicoleta" w:date="2023-05-22T16:13:00Z">
              <w:tcPr>
                <w:tcW w:w="2126" w:type="dxa"/>
                <w:vAlign w:val="center"/>
              </w:tcPr>
            </w:tcPrChange>
          </w:tcPr>
          <w:p w14:paraId="16AD392C" w14:textId="77777777" w:rsidR="00E25E30" w:rsidRPr="008A0D1B" w:rsidRDefault="00E25E30" w:rsidP="007F28C4">
            <w:pPr>
              <w:jc w:val="both"/>
              <w:rPr>
                <w:ins w:id="318" w:author="Nicoleta" w:date="2023-05-22T16:03:00Z"/>
                <w:sz w:val="22"/>
                <w:szCs w:val="22"/>
                <w:lang w:val="ro-RO"/>
              </w:rPr>
            </w:pPr>
          </w:p>
        </w:tc>
        <w:tc>
          <w:tcPr>
            <w:tcW w:w="6956" w:type="dxa"/>
            <w:shd w:val="clear" w:color="auto" w:fill="auto"/>
            <w:vAlign w:val="center"/>
            <w:tcPrChange w:id="319" w:author="Nicoleta" w:date="2023-05-22T16:13:00Z">
              <w:tcPr>
                <w:tcW w:w="7024" w:type="dxa"/>
                <w:shd w:val="clear" w:color="auto" w:fill="auto"/>
                <w:vAlign w:val="center"/>
              </w:tcPr>
            </w:tcPrChange>
          </w:tcPr>
          <w:p w14:paraId="0E770017" w14:textId="7C82390A" w:rsidR="00E25E30" w:rsidRPr="005E1210" w:rsidRDefault="00E25E30" w:rsidP="00E25E30">
            <w:pPr>
              <w:jc w:val="both"/>
              <w:rPr>
                <w:ins w:id="320" w:author="Nicoleta" w:date="2023-05-22T16:03:00Z"/>
                <w:sz w:val="22"/>
                <w:szCs w:val="22"/>
                <w:lang w:val="ro-RO"/>
              </w:rPr>
            </w:pPr>
            <w:ins w:id="321" w:author="Nicoleta" w:date="2023-05-22T16:04:00Z">
              <w:r w:rsidRPr="005E1210">
                <w:rPr>
                  <w:color w:val="000000"/>
                  <w:sz w:val="22"/>
                  <w:szCs w:val="22"/>
                  <w:lang w:val="ro-RO"/>
                  <w:rPrChange w:id="322" w:author="Nicoleta" w:date="2023-05-22T16:06:00Z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ro-RO"/>
                    </w:rPr>
                  </w:rPrChange>
                </w:rPr>
                <w:t>Se verifică prin compararea cu extrasul din ONRC al contractorilor/subcontractorilor/tertilor sustinatori</w:t>
              </w:r>
            </w:ins>
          </w:p>
        </w:tc>
      </w:tr>
      <w:tr w:rsidR="004D3554" w:rsidRPr="00313CEA" w14:paraId="275E8470" w14:textId="77777777" w:rsidTr="00D8123B">
        <w:trPr>
          <w:trHeight w:val="562"/>
          <w:jc w:val="center"/>
          <w:ins w:id="323" w:author="Nicoleta" w:date="2023-05-22T16:04:00Z"/>
          <w:trPrChange w:id="324" w:author="Nicoleta" w:date="2023-05-22T16:13:00Z">
            <w:trPr>
              <w:trHeight w:val="562"/>
              <w:jc w:val="center"/>
            </w:trPr>
          </w:trPrChange>
        </w:trPr>
        <w:tc>
          <w:tcPr>
            <w:tcW w:w="894" w:type="dxa"/>
            <w:shd w:val="clear" w:color="auto" w:fill="auto"/>
            <w:vAlign w:val="center"/>
            <w:tcPrChange w:id="325" w:author="Nicoleta" w:date="2023-05-22T16:13:00Z">
              <w:tcPr>
                <w:tcW w:w="775" w:type="dxa"/>
                <w:shd w:val="clear" w:color="auto" w:fill="auto"/>
                <w:vAlign w:val="center"/>
              </w:tcPr>
            </w:tcPrChange>
          </w:tcPr>
          <w:p w14:paraId="107B18EB" w14:textId="5B1A15E1" w:rsidR="004D3554" w:rsidRPr="00D8123B" w:rsidRDefault="00D8123B">
            <w:pPr>
              <w:jc w:val="both"/>
              <w:rPr>
                <w:ins w:id="326" w:author="Nicoleta" w:date="2023-05-22T16:04:00Z"/>
                <w:sz w:val="22"/>
                <w:szCs w:val="22"/>
                <w:lang w:val="ro-RO"/>
                <w:rPrChange w:id="327" w:author="Nicoleta" w:date="2023-05-22T16:14:00Z">
                  <w:rPr>
                    <w:ins w:id="328" w:author="Nicoleta" w:date="2023-05-22T16:04:00Z"/>
                    <w:lang w:val="ro-RO"/>
                  </w:rPr>
                </w:rPrChange>
              </w:rPr>
              <w:pPrChange w:id="329" w:author="Nicoleta" w:date="2023-05-22T16:14:00Z">
                <w:pPr>
                  <w:pStyle w:val="ListParagraph"/>
                  <w:numPr>
                    <w:numId w:val="16"/>
                  </w:numPr>
                  <w:ind w:left="928" w:hanging="360"/>
                  <w:jc w:val="both"/>
                </w:pPr>
              </w:pPrChange>
            </w:pPr>
            <w:ins w:id="330" w:author="Nicoleta" w:date="2023-05-22T16:14:00Z">
              <w:r>
                <w:rPr>
                  <w:sz w:val="22"/>
                  <w:szCs w:val="22"/>
                  <w:lang w:val="ro-RO"/>
                </w:rPr>
                <w:t>8</w:t>
              </w:r>
            </w:ins>
          </w:p>
        </w:tc>
        <w:tc>
          <w:tcPr>
            <w:tcW w:w="3881" w:type="dxa"/>
            <w:shd w:val="clear" w:color="auto" w:fill="auto"/>
            <w:vAlign w:val="center"/>
            <w:tcPrChange w:id="331" w:author="Nicoleta" w:date="2023-05-22T16:13:00Z">
              <w:tcPr>
                <w:tcW w:w="3898" w:type="dxa"/>
                <w:shd w:val="clear" w:color="auto" w:fill="auto"/>
                <w:vAlign w:val="center"/>
              </w:tcPr>
            </w:tcPrChange>
          </w:tcPr>
          <w:p w14:paraId="2ECC3482" w14:textId="20D82F9E" w:rsidR="004D3554" w:rsidRDefault="00E30F34" w:rsidP="007F28C4">
            <w:pPr>
              <w:jc w:val="both"/>
              <w:rPr>
                <w:ins w:id="332" w:author="Nicoleta" w:date="2023-05-22T16:05:00Z"/>
                <w:sz w:val="22"/>
                <w:szCs w:val="22"/>
                <w:lang w:val="ro-RO"/>
              </w:rPr>
            </w:pPr>
            <w:ins w:id="333" w:author="Nicoleta" w:date="2023-05-22T16:04:00Z">
              <w:r w:rsidRPr="00E30F34">
                <w:rPr>
                  <w:sz w:val="22"/>
                  <w:szCs w:val="22"/>
                  <w:lang w:val="ro-RO"/>
                </w:rPr>
                <w:t>Managerul de proiect / membrii echipei de proiect</w:t>
              </w:r>
            </w:ins>
            <w:ins w:id="334" w:author="Nicoleta" w:date="2023-05-22T16:05:00Z">
              <w:r>
                <w:rPr>
                  <w:sz w:val="22"/>
                  <w:szCs w:val="22"/>
                  <w:lang w:val="ro-RO"/>
                </w:rPr>
                <w:t>:</w:t>
              </w:r>
            </w:ins>
          </w:p>
          <w:p w14:paraId="15EDE053" w14:textId="49FEEA1A" w:rsidR="00E30F34" w:rsidRPr="00E25E30" w:rsidRDefault="00E30F34" w:rsidP="00E30F34">
            <w:pPr>
              <w:jc w:val="both"/>
              <w:rPr>
                <w:ins w:id="335" w:author="Nicoleta" w:date="2023-05-22T16:05:00Z"/>
                <w:sz w:val="22"/>
                <w:szCs w:val="22"/>
                <w:lang w:val="ro-RO"/>
              </w:rPr>
            </w:pPr>
            <w:ins w:id="336" w:author="Nicoleta" w:date="2023-05-22T16:05:00Z">
              <w:r w:rsidRPr="00E25E30">
                <w:rPr>
                  <w:sz w:val="22"/>
                  <w:szCs w:val="22"/>
                  <w:lang w:val="ro-RO"/>
                </w:rPr>
                <w:t>- este</w:t>
              </w:r>
              <w:r>
                <w:rPr>
                  <w:sz w:val="22"/>
                  <w:szCs w:val="22"/>
                  <w:lang w:val="ro-RO"/>
                </w:rPr>
                <w:t>/sunt</w:t>
              </w:r>
              <w:r w:rsidRPr="00E25E30">
                <w:rPr>
                  <w:sz w:val="22"/>
                  <w:szCs w:val="22"/>
                  <w:lang w:val="ro-RO"/>
                </w:rPr>
                <w:t xml:space="preserve"> acționar</w:t>
              </w:r>
              <w:r>
                <w:rPr>
                  <w:sz w:val="22"/>
                  <w:szCs w:val="22"/>
                  <w:lang w:val="ro-RO"/>
                </w:rPr>
                <w:t>i</w:t>
              </w:r>
              <w:r w:rsidRPr="00E25E30">
                <w:rPr>
                  <w:sz w:val="22"/>
                  <w:szCs w:val="22"/>
                  <w:lang w:val="ro-RO"/>
                </w:rPr>
                <w:t xml:space="preserve"> al contractorului/ subcontractorului/terțului susținător</w:t>
              </w:r>
            </w:ins>
          </w:p>
          <w:p w14:paraId="2521C337" w14:textId="0104F970" w:rsidR="00E30F34" w:rsidRPr="00E25E30" w:rsidRDefault="00E30F34" w:rsidP="00E30F34">
            <w:pPr>
              <w:jc w:val="both"/>
              <w:rPr>
                <w:ins w:id="337" w:author="Nicoleta" w:date="2023-05-22T16:05:00Z"/>
                <w:sz w:val="22"/>
                <w:szCs w:val="22"/>
                <w:lang w:val="ro-RO"/>
              </w:rPr>
            </w:pPr>
            <w:ins w:id="338" w:author="Nicoleta" w:date="2023-05-22T16:05:00Z">
              <w:r w:rsidRPr="00E25E30">
                <w:rPr>
                  <w:sz w:val="22"/>
                  <w:szCs w:val="22"/>
                  <w:lang w:val="ro-RO"/>
                </w:rPr>
                <w:t>- este</w:t>
              </w:r>
              <w:r>
                <w:rPr>
                  <w:sz w:val="22"/>
                  <w:szCs w:val="22"/>
                  <w:lang w:val="ro-RO"/>
                </w:rPr>
                <w:t>/sunt</w:t>
              </w:r>
              <w:r w:rsidRPr="00E25E30">
                <w:rPr>
                  <w:sz w:val="22"/>
                  <w:szCs w:val="22"/>
                  <w:lang w:val="ro-RO"/>
                </w:rPr>
                <w:t xml:space="preserve"> administrator</w:t>
              </w:r>
              <w:r>
                <w:rPr>
                  <w:sz w:val="22"/>
                  <w:szCs w:val="22"/>
                  <w:lang w:val="ro-RO"/>
                </w:rPr>
                <w:t>i</w:t>
              </w:r>
              <w:r w:rsidRPr="00E25E30">
                <w:rPr>
                  <w:sz w:val="22"/>
                  <w:szCs w:val="22"/>
                  <w:lang w:val="ro-RO"/>
                </w:rPr>
                <w:t xml:space="preserve"> al contractorului/ subcontractorului/terțului susținător</w:t>
              </w:r>
            </w:ins>
          </w:p>
          <w:p w14:paraId="1B4ACA42" w14:textId="29DBF861" w:rsidR="00E30F34" w:rsidRPr="00E25E30" w:rsidRDefault="00E30F34" w:rsidP="00E30F34">
            <w:pPr>
              <w:jc w:val="both"/>
              <w:rPr>
                <w:ins w:id="339" w:author="Nicoleta" w:date="2023-05-22T16:05:00Z"/>
                <w:sz w:val="22"/>
                <w:szCs w:val="22"/>
                <w:lang w:val="ro-RO"/>
              </w:rPr>
            </w:pPr>
            <w:ins w:id="340" w:author="Nicoleta" w:date="2023-05-22T16:05:00Z">
              <w:r w:rsidRPr="00E25E30">
                <w:rPr>
                  <w:sz w:val="22"/>
                  <w:szCs w:val="22"/>
                  <w:lang w:val="ro-RO"/>
                </w:rPr>
                <w:t>- este</w:t>
              </w:r>
              <w:r>
                <w:rPr>
                  <w:sz w:val="22"/>
                  <w:szCs w:val="22"/>
                  <w:lang w:val="ro-RO"/>
                </w:rPr>
                <w:t>/sunt</w:t>
              </w:r>
              <w:r w:rsidRPr="00E25E30">
                <w:rPr>
                  <w:sz w:val="22"/>
                  <w:szCs w:val="22"/>
                  <w:lang w:val="ro-RO"/>
                </w:rPr>
                <w:t xml:space="preserve"> cenzor</w:t>
              </w:r>
              <w:r>
                <w:rPr>
                  <w:sz w:val="22"/>
                  <w:szCs w:val="22"/>
                  <w:lang w:val="ro-RO"/>
                </w:rPr>
                <w:t>i</w:t>
              </w:r>
              <w:r w:rsidRPr="00E25E30">
                <w:rPr>
                  <w:sz w:val="22"/>
                  <w:szCs w:val="22"/>
                  <w:lang w:val="ro-RO"/>
                </w:rPr>
                <w:t xml:space="preserve"> al contractorului/ subcontractorului/terțului susținător</w:t>
              </w:r>
            </w:ins>
          </w:p>
          <w:p w14:paraId="1F3DFF13" w14:textId="1984504F" w:rsidR="00E30F34" w:rsidRDefault="00E30F34" w:rsidP="00E30F34">
            <w:pPr>
              <w:jc w:val="both"/>
              <w:rPr>
                <w:ins w:id="341" w:author="Nicoleta" w:date="2023-05-22T16:05:00Z"/>
                <w:sz w:val="22"/>
                <w:szCs w:val="22"/>
                <w:lang w:val="ro-RO"/>
              </w:rPr>
            </w:pPr>
            <w:ins w:id="342" w:author="Nicoleta" w:date="2023-05-22T16:05:00Z">
              <w:r w:rsidRPr="00E25E30">
                <w:rPr>
                  <w:sz w:val="22"/>
                  <w:szCs w:val="22"/>
                  <w:lang w:val="ro-RO"/>
                </w:rPr>
                <w:t>- are</w:t>
              </w:r>
              <w:r>
                <w:rPr>
                  <w:sz w:val="22"/>
                  <w:szCs w:val="22"/>
                  <w:lang w:val="ro-RO"/>
                </w:rPr>
                <w:t>/a</w:t>
              </w:r>
            </w:ins>
            <w:ins w:id="343" w:author="Nicoleta" w:date="2023-05-22T16:06:00Z">
              <w:r>
                <w:rPr>
                  <w:sz w:val="22"/>
                  <w:szCs w:val="22"/>
                  <w:lang w:val="ro-RO"/>
                </w:rPr>
                <w:t>u</w:t>
              </w:r>
            </w:ins>
            <w:ins w:id="344" w:author="Nicoleta" w:date="2023-05-22T16:05:00Z">
              <w:r w:rsidRPr="00E25E30">
                <w:rPr>
                  <w:sz w:val="22"/>
                  <w:szCs w:val="22"/>
                  <w:lang w:val="ro-RO"/>
                </w:rPr>
                <w:t xml:space="preserve"> legătura evidentă (nume) cu acționariatul/ reprezentantul legal/conducerea contractorului/ subcontractorului/terțului susținător subcontractorului/terțului susținător</w:t>
              </w:r>
            </w:ins>
          </w:p>
          <w:p w14:paraId="31CFF125" w14:textId="77777777" w:rsidR="00E30F34" w:rsidRDefault="00E30F34" w:rsidP="007F28C4">
            <w:pPr>
              <w:jc w:val="both"/>
              <w:rPr>
                <w:ins w:id="345" w:author="Nicoleta" w:date="2023-05-22T16:05:00Z"/>
                <w:sz w:val="22"/>
                <w:szCs w:val="22"/>
                <w:lang w:val="ro-RO"/>
              </w:rPr>
            </w:pPr>
          </w:p>
          <w:p w14:paraId="3DD04BD3" w14:textId="77777777" w:rsidR="00E30F34" w:rsidRDefault="00E30F34" w:rsidP="007F28C4">
            <w:pPr>
              <w:jc w:val="both"/>
              <w:rPr>
                <w:ins w:id="346" w:author="Nicoleta" w:date="2023-05-22T16:05:00Z"/>
                <w:sz w:val="22"/>
                <w:szCs w:val="22"/>
                <w:lang w:val="ro-RO"/>
              </w:rPr>
            </w:pPr>
          </w:p>
          <w:p w14:paraId="5D7797FB" w14:textId="71A0EBAC" w:rsidR="00E30F34" w:rsidRPr="00E25E30" w:rsidRDefault="00E30F34" w:rsidP="007F28C4">
            <w:pPr>
              <w:jc w:val="both"/>
              <w:rPr>
                <w:ins w:id="347" w:author="Nicoleta" w:date="2023-05-22T16:04:00Z"/>
                <w:sz w:val="22"/>
                <w:szCs w:val="22"/>
                <w:lang w:val="ro-RO"/>
              </w:rPr>
            </w:pPr>
          </w:p>
        </w:tc>
        <w:tc>
          <w:tcPr>
            <w:tcW w:w="2092" w:type="dxa"/>
            <w:vAlign w:val="center"/>
            <w:tcPrChange w:id="348" w:author="Nicoleta" w:date="2023-05-22T16:13:00Z">
              <w:tcPr>
                <w:tcW w:w="2126" w:type="dxa"/>
                <w:vAlign w:val="center"/>
              </w:tcPr>
            </w:tcPrChange>
          </w:tcPr>
          <w:p w14:paraId="500E6341" w14:textId="77777777" w:rsidR="004D3554" w:rsidRPr="008A0D1B" w:rsidRDefault="004D3554" w:rsidP="007F28C4">
            <w:pPr>
              <w:jc w:val="both"/>
              <w:rPr>
                <w:ins w:id="349" w:author="Nicoleta" w:date="2023-05-22T16:04:00Z"/>
                <w:sz w:val="22"/>
                <w:szCs w:val="22"/>
                <w:lang w:val="ro-RO"/>
              </w:rPr>
            </w:pPr>
          </w:p>
        </w:tc>
        <w:tc>
          <w:tcPr>
            <w:tcW w:w="6956" w:type="dxa"/>
            <w:shd w:val="clear" w:color="auto" w:fill="auto"/>
            <w:vAlign w:val="center"/>
            <w:tcPrChange w:id="350" w:author="Nicoleta" w:date="2023-05-22T16:13:00Z">
              <w:tcPr>
                <w:tcW w:w="7024" w:type="dxa"/>
                <w:shd w:val="clear" w:color="auto" w:fill="auto"/>
                <w:vAlign w:val="center"/>
              </w:tcPr>
            </w:tcPrChange>
          </w:tcPr>
          <w:p w14:paraId="7497E6BA" w14:textId="77777777" w:rsidR="005E1210" w:rsidRPr="005E1210" w:rsidRDefault="005E1210" w:rsidP="005E1210">
            <w:pPr>
              <w:rPr>
                <w:ins w:id="351" w:author="Nicoleta" w:date="2023-05-22T16:06:00Z"/>
                <w:sz w:val="22"/>
                <w:szCs w:val="22"/>
                <w:lang w:val="ro-RO"/>
                <w:rPrChange w:id="352" w:author="Nicoleta" w:date="2023-05-22T16:06:00Z">
                  <w:rPr>
                    <w:ins w:id="353" w:author="Nicoleta" w:date="2023-05-22T16:06:00Z"/>
                    <w:rFonts w:ascii="Calibri" w:hAnsi="Calibri" w:cs="Calibri"/>
                    <w:sz w:val="22"/>
                    <w:szCs w:val="22"/>
                    <w:lang w:val="ro-RO"/>
                  </w:rPr>
                </w:rPrChange>
              </w:rPr>
            </w:pPr>
            <w:ins w:id="354" w:author="Nicoleta" w:date="2023-05-22T16:06:00Z">
              <w:r w:rsidRPr="005E1210">
                <w:rPr>
                  <w:sz w:val="22"/>
                  <w:szCs w:val="22"/>
                  <w:lang w:val="ro-RO"/>
                  <w:rPrChange w:id="355" w:author="Nicoleta" w:date="2023-05-22T16:06:00Z">
                    <w:rPr>
                      <w:rFonts w:ascii="Calibri" w:hAnsi="Calibri" w:cs="Calibri"/>
                      <w:sz w:val="22"/>
                      <w:szCs w:val="22"/>
                      <w:lang w:val="ro-RO"/>
                    </w:rPr>
                  </w:rPrChange>
                </w:rPr>
                <w:t>Numai în cazul unității de implementare a proiectului / persoane aflate în structura beneficiarului.</w:t>
              </w:r>
            </w:ins>
          </w:p>
          <w:p w14:paraId="027B5D38" w14:textId="77777777" w:rsidR="005E1210" w:rsidRPr="005E1210" w:rsidRDefault="005E1210" w:rsidP="005E1210">
            <w:pPr>
              <w:rPr>
                <w:ins w:id="356" w:author="Nicoleta" w:date="2023-05-22T16:06:00Z"/>
                <w:color w:val="000000"/>
                <w:sz w:val="22"/>
                <w:szCs w:val="22"/>
                <w:lang w:val="ro-RO"/>
                <w:rPrChange w:id="357" w:author="Nicoleta" w:date="2023-05-22T16:06:00Z">
                  <w:rPr>
                    <w:ins w:id="358" w:author="Nicoleta" w:date="2023-05-22T16:06:00Z"/>
                    <w:rFonts w:ascii="Calibri" w:hAnsi="Calibri" w:cs="Calibri"/>
                    <w:color w:val="000000"/>
                    <w:sz w:val="22"/>
                    <w:szCs w:val="22"/>
                    <w:lang w:val="ro-RO"/>
                  </w:rPr>
                </w:rPrChange>
              </w:rPr>
            </w:pPr>
            <w:ins w:id="359" w:author="Nicoleta" w:date="2023-05-22T16:06:00Z">
              <w:r w:rsidRPr="005E1210">
                <w:rPr>
                  <w:sz w:val="22"/>
                  <w:szCs w:val="22"/>
                  <w:lang w:val="ro-RO"/>
                  <w:rPrChange w:id="360" w:author="Nicoleta" w:date="2023-05-22T16:06:00Z">
                    <w:rPr>
                      <w:rFonts w:ascii="Calibri" w:hAnsi="Calibri" w:cs="Calibri"/>
                      <w:sz w:val="22"/>
                      <w:szCs w:val="22"/>
                      <w:lang w:val="ro-RO"/>
                    </w:rPr>
                  </w:rPrChange>
                </w:rPr>
                <w:t xml:space="preserve">Se verifică prin compararea cu </w:t>
              </w:r>
              <w:r w:rsidRPr="005E1210">
                <w:rPr>
                  <w:color w:val="000000"/>
                  <w:sz w:val="22"/>
                  <w:szCs w:val="22"/>
                  <w:lang w:val="ro-RO"/>
                  <w:rPrChange w:id="361" w:author="Nicoleta" w:date="2023-05-22T16:06:00Z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ro-RO"/>
                    </w:rPr>
                  </w:rPrChange>
                </w:rPr>
                <w:t>extrasul din ONRC al contractorilor/subcontractorilor/tertilor sustinatori</w:t>
              </w:r>
            </w:ins>
          </w:p>
          <w:p w14:paraId="5302A41B" w14:textId="51B3D355" w:rsidR="004D3554" w:rsidRPr="005E1210" w:rsidRDefault="005E1210">
            <w:pPr>
              <w:rPr>
                <w:ins w:id="362" w:author="Nicoleta" w:date="2023-05-22T16:04:00Z"/>
                <w:color w:val="000000"/>
                <w:sz w:val="22"/>
                <w:szCs w:val="22"/>
                <w:lang w:val="ro-RO"/>
                <w:rPrChange w:id="363" w:author="Nicoleta" w:date="2023-05-22T16:06:00Z">
                  <w:rPr>
                    <w:ins w:id="364" w:author="Nicoleta" w:date="2023-05-22T16:04:00Z"/>
                    <w:rFonts w:ascii="Calibri" w:hAnsi="Calibri" w:cs="Calibri"/>
                    <w:color w:val="000000"/>
                    <w:sz w:val="22"/>
                    <w:szCs w:val="22"/>
                    <w:lang w:val="ro-RO"/>
                  </w:rPr>
                </w:rPrChange>
              </w:rPr>
              <w:pPrChange w:id="365" w:author="Nicoleta" w:date="2023-05-22T16:06:00Z">
                <w:pPr>
                  <w:jc w:val="both"/>
                </w:pPr>
              </w:pPrChange>
            </w:pPr>
            <w:ins w:id="366" w:author="Nicoleta" w:date="2023-05-22T16:06:00Z">
              <w:r w:rsidRPr="005E1210">
                <w:rPr>
                  <w:color w:val="000000"/>
                  <w:sz w:val="22"/>
                  <w:szCs w:val="22"/>
                  <w:lang w:val="ro-RO"/>
                  <w:rPrChange w:id="367" w:author="Nicoleta" w:date="2023-05-22T16:06:00Z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ro-RO"/>
                    </w:rPr>
                  </w:rPrChange>
                </w:rPr>
                <w:t>Se descarca din MYSMIS documentele din care rezulta componenta echipei de implementare la momentul derularii procedurii: cererea de finantare/dispozitia de numire a echipei de implementare</w:t>
              </w:r>
              <w:r w:rsidRPr="005E1210">
                <w:rPr>
                  <w:color w:val="00B050"/>
                  <w:sz w:val="22"/>
                  <w:szCs w:val="22"/>
                  <w:lang w:val="ro-RO"/>
                  <w:rPrChange w:id="368" w:author="Nicoleta" w:date="2023-05-22T16:06:00Z">
                    <w:rPr>
                      <w:rFonts w:ascii="Calibri" w:hAnsi="Calibri" w:cs="Calibri"/>
                      <w:color w:val="00B050"/>
                      <w:sz w:val="22"/>
                      <w:szCs w:val="22"/>
                      <w:lang w:val="ro-RO"/>
                    </w:rPr>
                  </w:rPrChange>
                </w:rPr>
                <w:t xml:space="preserve"> </w:t>
              </w:r>
              <w:r w:rsidRPr="005E1210">
                <w:rPr>
                  <w:color w:val="FF0000"/>
                  <w:sz w:val="22"/>
                  <w:szCs w:val="22"/>
                  <w:lang w:val="ro-RO"/>
                  <w:rPrChange w:id="369" w:author="Nicoleta" w:date="2023-05-22T16:06:00Z">
                    <w:rPr>
                      <w:rFonts w:ascii="Calibri" w:hAnsi="Calibri" w:cs="Calibri"/>
                      <w:color w:val="FF0000"/>
                      <w:sz w:val="22"/>
                      <w:szCs w:val="22"/>
                      <w:lang w:val="ro-RO"/>
                    </w:rPr>
                  </w:rPrChange>
                </w:rPr>
                <w:t>(documentele se salveaza in dosarul achizitiei)</w:t>
              </w:r>
            </w:ins>
          </w:p>
        </w:tc>
      </w:tr>
      <w:tr w:rsidR="004D3554" w:rsidRPr="00313CEA" w14:paraId="28AE0E9C" w14:textId="77777777" w:rsidTr="00D8123B">
        <w:trPr>
          <w:trHeight w:val="562"/>
          <w:jc w:val="center"/>
          <w:ins w:id="370" w:author="Nicoleta" w:date="2023-05-22T16:04:00Z"/>
          <w:trPrChange w:id="371" w:author="Nicoleta" w:date="2023-05-22T16:13:00Z">
            <w:trPr>
              <w:trHeight w:val="562"/>
              <w:jc w:val="center"/>
            </w:trPr>
          </w:trPrChange>
        </w:trPr>
        <w:tc>
          <w:tcPr>
            <w:tcW w:w="894" w:type="dxa"/>
            <w:shd w:val="clear" w:color="auto" w:fill="auto"/>
            <w:vAlign w:val="center"/>
            <w:tcPrChange w:id="372" w:author="Nicoleta" w:date="2023-05-22T16:13:00Z">
              <w:tcPr>
                <w:tcW w:w="775" w:type="dxa"/>
                <w:shd w:val="clear" w:color="auto" w:fill="auto"/>
                <w:vAlign w:val="center"/>
              </w:tcPr>
            </w:tcPrChange>
          </w:tcPr>
          <w:p w14:paraId="7EF7BA87" w14:textId="083F7B43" w:rsidR="004D3554" w:rsidRPr="00D8123B" w:rsidRDefault="00D8123B">
            <w:pPr>
              <w:jc w:val="both"/>
              <w:rPr>
                <w:ins w:id="373" w:author="Nicoleta" w:date="2023-05-22T16:04:00Z"/>
                <w:sz w:val="22"/>
                <w:szCs w:val="22"/>
                <w:lang w:val="ro-RO"/>
                <w:rPrChange w:id="374" w:author="Nicoleta" w:date="2023-05-22T16:14:00Z">
                  <w:rPr>
                    <w:ins w:id="375" w:author="Nicoleta" w:date="2023-05-22T16:04:00Z"/>
                    <w:lang w:val="ro-RO"/>
                  </w:rPr>
                </w:rPrChange>
              </w:rPr>
              <w:pPrChange w:id="376" w:author="Nicoleta" w:date="2023-05-22T16:14:00Z">
                <w:pPr>
                  <w:pStyle w:val="ListParagraph"/>
                  <w:numPr>
                    <w:numId w:val="16"/>
                  </w:numPr>
                  <w:ind w:left="928" w:hanging="360"/>
                  <w:jc w:val="both"/>
                </w:pPr>
              </w:pPrChange>
            </w:pPr>
            <w:ins w:id="377" w:author="Nicoleta" w:date="2023-05-22T16:14:00Z">
              <w:r>
                <w:rPr>
                  <w:sz w:val="22"/>
                  <w:szCs w:val="22"/>
                  <w:lang w:val="ro-RO"/>
                </w:rPr>
                <w:t>9</w:t>
              </w:r>
            </w:ins>
          </w:p>
        </w:tc>
        <w:tc>
          <w:tcPr>
            <w:tcW w:w="3881" w:type="dxa"/>
            <w:shd w:val="clear" w:color="auto" w:fill="auto"/>
            <w:vAlign w:val="center"/>
            <w:tcPrChange w:id="378" w:author="Nicoleta" w:date="2023-05-22T16:13:00Z">
              <w:tcPr>
                <w:tcW w:w="3898" w:type="dxa"/>
                <w:shd w:val="clear" w:color="auto" w:fill="auto"/>
                <w:vAlign w:val="center"/>
              </w:tcPr>
            </w:tcPrChange>
          </w:tcPr>
          <w:p w14:paraId="205160A4" w14:textId="36F2E88A" w:rsidR="004D3554" w:rsidRDefault="0071088A" w:rsidP="007F28C4">
            <w:pPr>
              <w:jc w:val="both"/>
              <w:rPr>
                <w:ins w:id="379" w:author="Nicoleta" w:date="2023-05-22T16:08:00Z"/>
                <w:sz w:val="22"/>
                <w:szCs w:val="22"/>
                <w:lang w:val="ro-RO"/>
              </w:rPr>
            </w:pPr>
            <w:ins w:id="380" w:author="Nicoleta" w:date="2023-05-22T16:07:00Z">
              <w:r w:rsidRPr="0071088A">
                <w:rPr>
                  <w:sz w:val="22"/>
                  <w:szCs w:val="22"/>
                  <w:lang w:val="ro-RO"/>
                </w:rPr>
                <w:t>Persoanele fizice sau juridice care participă direct în procesul de verificare/ evaluare a candidaturilor/ofertelor/solicitări de participare (membrii comisiei de evaluare/experții cooptați)</w:t>
              </w:r>
            </w:ins>
            <w:ins w:id="381" w:author="Nicoleta" w:date="2023-05-22T16:08:00Z">
              <w:r>
                <w:rPr>
                  <w:sz w:val="22"/>
                  <w:szCs w:val="22"/>
                  <w:lang w:val="ro-RO"/>
                </w:rPr>
                <w:t>:</w:t>
              </w:r>
            </w:ins>
          </w:p>
          <w:p w14:paraId="0077CD3A" w14:textId="77777777" w:rsidR="0071088A" w:rsidRDefault="0071088A" w:rsidP="007F28C4">
            <w:pPr>
              <w:jc w:val="both"/>
              <w:rPr>
                <w:ins w:id="382" w:author="Nicoleta" w:date="2023-05-22T16:08:00Z"/>
                <w:sz w:val="22"/>
                <w:szCs w:val="22"/>
                <w:lang w:val="ro-RO"/>
              </w:rPr>
            </w:pPr>
          </w:p>
          <w:p w14:paraId="7C401D68" w14:textId="3DBB4AD5" w:rsidR="0071088A" w:rsidRPr="00E25E30" w:rsidRDefault="0071088A" w:rsidP="0071088A">
            <w:pPr>
              <w:jc w:val="both"/>
              <w:rPr>
                <w:ins w:id="383" w:author="Nicoleta" w:date="2023-05-22T16:08:00Z"/>
                <w:sz w:val="22"/>
                <w:szCs w:val="22"/>
                <w:lang w:val="ro-RO"/>
              </w:rPr>
            </w:pPr>
            <w:ins w:id="384" w:author="Nicoleta" w:date="2023-05-22T16:08:00Z">
              <w:r w:rsidRPr="00E25E30">
                <w:rPr>
                  <w:sz w:val="22"/>
                  <w:szCs w:val="22"/>
                  <w:lang w:val="ro-RO"/>
                </w:rPr>
                <w:lastRenderedPageBreak/>
                <w:t xml:space="preserve">- </w:t>
              </w:r>
              <w:r>
                <w:rPr>
                  <w:sz w:val="22"/>
                  <w:szCs w:val="22"/>
                  <w:lang w:val="ro-RO"/>
                </w:rPr>
                <w:t>sunt</w:t>
              </w:r>
              <w:r w:rsidRPr="00E25E30">
                <w:rPr>
                  <w:sz w:val="22"/>
                  <w:szCs w:val="22"/>
                  <w:lang w:val="ro-RO"/>
                </w:rPr>
                <w:t xml:space="preserve"> acționar</w:t>
              </w:r>
              <w:r>
                <w:rPr>
                  <w:sz w:val="22"/>
                  <w:szCs w:val="22"/>
                  <w:lang w:val="ro-RO"/>
                </w:rPr>
                <w:t>i</w:t>
              </w:r>
              <w:r w:rsidRPr="00E25E30">
                <w:rPr>
                  <w:sz w:val="22"/>
                  <w:szCs w:val="22"/>
                  <w:lang w:val="ro-RO"/>
                </w:rPr>
                <w:t xml:space="preserve"> al contractorului/ subcontractorului/terțului susținător</w:t>
              </w:r>
            </w:ins>
          </w:p>
          <w:p w14:paraId="2DC25BA7" w14:textId="57204C46" w:rsidR="0071088A" w:rsidRPr="00E25E30" w:rsidRDefault="0071088A" w:rsidP="0071088A">
            <w:pPr>
              <w:jc w:val="both"/>
              <w:rPr>
                <w:ins w:id="385" w:author="Nicoleta" w:date="2023-05-22T16:07:00Z"/>
                <w:sz w:val="22"/>
                <w:szCs w:val="22"/>
                <w:lang w:val="ro-RO"/>
              </w:rPr>
            </w:pPr>
            <w:ins w:id="386" w:author="Nicoleta" w:date="2023-05-22T16:07:00Z">
              <w:r w:rsidRPr="00E25E30">
                <w:rPr>
                  <w:sz w:val="22"/>
                  <w:szCs w:val="22"/>
                  <w:lang w:val="ro-RO"/>
                </w:rPr>
                <w:t xml:space="preserve">- </w:t>
              </w:r>
              <w:r>
                <w:rPr>
                  <w:sz w:val="22"/>
                  <w:szCs w:val="22"/>
                  <w:lang w:val="ro-RO"/>
                </w:rPr>
                <w:t>sunt</w:t>
              </w:r>
              <w:r w:rsidRPr="00E25E30">
                <w:rPr>
                  <w:sz w:val="22"/>
                  <w:szCs w:val="22"/>
                  <w:lang w:val="ro-RO"/>
                </w:rPr>
                <w:t xml:space="preserve"> administrator</w:t>
              </w:r>
              <w:r>
                <w:rPr>
                  <w:sz w:val="22"/>
                  <w:szCs w:val="22"/>
                  <w:lang w:val="ro-RO"/>
                </w:rPr>
                <w:t>i</w:t>
              </w:r>
              <w:r w:rsidRPr="00E25E30">
                <w:rPr>
                  <w:sz w:val="22"/>
                  <w:szCs w:val="22"/>
                  <w:lang w:val="ro-RO"/>
                </w:rPr>
                <w:t xml:space="preserve"> al contractorului/ subcontractorului/terțului susținător</w:t>
              </w:r>
            </w:ins>
          </w:p>
          <w:p w14:paraId="1442DF53" w14:textId="697D85F0" w:rsidR="0071088A" w:rsidRPr="00E25E30" w:rsidRDefault="0071088A" w:rsidP="0071088A">
            <w:pPr>
              <w:jc w:val="both"/>
              <w:rPr>
                <w:ins w:id="387" w:author="Nicoleta" w:date="2023-05-22T16:07:00Z"/>
                <w:sz w:val="22"/>
                <w:szCs w:val="22"/>
                <w:lang w:val="ro-RO"/>
              </w:rPr>
            </w:pPr>
            <w:ins w:id="388" w:author="Nicoleta" w:date="2023-05-22T16:07:00Z">
              <w:r w:rsidRPr="00E25E30">
                <w:rPr>
                  <w:sz w:val="22"/>
                  <w:szCs w:val="22"/>
                  <w:lang w:val="ro-RO"/>
                </w:rPr>
                <w:t>-</w:t>
              </w:r>
              <w:r>
                <w:rPr>
                  <w:sz w:val="22"/>
                  <w:szCs w:val="22"/>
                  <w:lang w:val="ro-RO"/>
                </w:rPr>
                <w:t>sunt</w:t>
              </w:r>
              <w:r w:rsidRPr="00E25E30">
                <w:rPr>
                  <w:sz w:val="22"/>
                  <w:szCs w:val="22"/>
                  <w:lang w:val="ro-RO"/>
                </w:rPr>
                <w:t xml:space="preserve"> cenzor</w:t>
              </w:r>
              <w:r>
                <w:rPr>
                  <w:sz w:val="22"/>
                  <w:szCs w:val="22"/>
                  <w:lang w:val="ro-RO"/>
                </w:rPr>
                <w:t>i</w:t>
              </w:r>
              <w:r w:rsidRPr="00E25E30">
                <w:rPr>
                  <w:sz w:val="22"/>
                  <w:szCs w:val="22"/>
                  <w:lang w:val="ro-RO"/>
                </w:rPr>
                <w:t xml:space="preserve"> al contractorului/ subcontractorului/terțului susținător</w:t>
              </w:r>
            </w:ins>
          </w:p>
          <w:p w14:paraId="647E3BD5" w14:textId="7C723E5F" w:rsidR="0071088A" w:rsidRDefault="0071088A" w:rsidP="0071088A">
            <w:pPr>
              <w:jc w:val="both"/>
              <w:rPr>
                <w:ins w:id="389" w:author="Nicoleta" w:date="2023-05-22T16:08:00Z"/>
                <w:sz w:val="22"/>
                <w:szCs w:val="22"/>
                <w:lang w:val="ro-RO"/>
              </w:rPr>
            </w:pPr>
            <w:ins w:id="390" w:author="Nicoleta" w:date="2023-05-22T16:07:00Z">
              <w:r w:rsidRPr="00E25E30">
                <w:rPr>
                  <w:sz w:val="22"/>
                  <w:szCs w:val="22"/>
                  <w:lang w:val="ro-RO"/>
                </w:rPr>
                <w:t xml:space="preserve">- </w:t>
              </w:r>
              <w:r>
                <w:rPr>
                  <w:sz w:val="22"/>
                  <w:szCs w:val="22"/>
                  <w:lang w:val="ro-RO"/>
                </w:rPr>
                <w:t>au</w:t>
              </w:r>
              <w:r w:rsidRPr="00E25E30">
                <w:rPr>
                  <w:sz w:val="22"/>
                  <w:szCs w:val="22"/>
                  <w:lang w:val="ro-RO"/>
                </w:rPr>
                <w:t xml:space="preserve"> legătura evidentă (nume) cu acționariatul/ reprezentantul legal/conducerea contractorului/ subcontractorului/terțului susținător subcontractorului/terțului susținător</w:t>
              </w:r>
            </w:ins>
          </w:p>
          <w:p w14:paraId="1810446A" w14:textId="46CF4D6C" w:rsidR="0071088A" w:rsidRDefault="0071088A" w:rsidP="0071088A">
            <w:pPr>
              <w:jc w:val="both"/>
              <w:rPr>
                <w:ins w:id="391" w:author="Nicoleta" w:date="2023-05-22T16:10:00Z"/>
                <w:sz w:val="22"/>
                <w:szCs w:val="22"/>
                <w:lang w:val="ro-RO"/>
              </w:rPr>
            </w:pPr>
            <w:ins w:id="392" w:author="Nicoleta" w:date="2023-05-22T16:08:00Z">
              <w:r w:rsidRPr="0071088A">
                <w:rPr>
                  <w:sz w:val="22"/>
                  <w:szCs w:val="22"/>
                  <w:lang w:val="ro-RO"/>
                </w:rPr>
                <w:t>- sunt candidați, ofertanți, ofertanți asociați sau subcontractanți/terțului susținător</w:t>
              </w:r>
            </w:ins>
          </w:p>
          <w:p w14:paraId="76A50F0D" w14:textId="1C25F067" w:rsidR="00BE0CA4" w:rsidRDefault="00BE0CA4" w:rsidP="0071088A">
            <w:pPr>
              <w:jc w:val="both"/>
              <w:rPr>
                <w:ins w:id="393" w:author="Nicoleta" w:date="2023-05-22T16:07:00Z"/>
                <w:sz w:val="22"/>
                <w:szCs w:val="22"/>
                <w:lang w:val="ro-RO"/>
              </w:rPr>
            </w:pPr>
            <w:ins w:id="394" w:author="Nicoleta" w:date="2023-05-22T16:10:00Z">
              <w:r w:rsidRPr="00BE0CA4">
                <w:rPr>
                  <w:sz w:val="22"/>
                  <w:szCs w:val="22"/>
                  <w:lang w:val="ro-RO"/>
                </w:rPr>
                <w:t>- există legătură evidentă (nume) între membrii comisiei de evaluare</w:t>
              </w:r>
            </w:ins>
          </w:p>
          <w:p w14:paraId="00BBD0C5" w14:textId="5EE31E63" w:rsidR="0071088A" w:rsidRPr="00E25E30" w:rsidRDefault="0071088A" w:rsidP="007F28C4">
            <w:pPr>
              <w:jc w:val="both"/>
              <w:rPr>
                <w:ins w:id="395" w:author="Nicoleta" w:date="2023-05-22T16:04:00Z"/>
                <w:sz w:val="22"/>
                <w:szCs w:val="22"/>
                <w:lang w:val="ro-RO"/>
              </w:rPr>
            </w:pPr>
          </w:p>
        </w:tc>
        <w:tc>
          <w:tcPr>
            <w:tcW w:w="2092" w:type="dxa"/>
            <w:vAlign w:val="center"/>
            <w:tcPrChange w:id="396" w:author="Nicoleta" w:date="2023-05-22T16:13:00Z">
              <w:tcPr>
                <w:tcW w:w="2126" w:type="dxa"/>
                <w:vAlign w:val="center"/>
              </w:tcPr>
            </w:tcPrChange>
          </w:tcPr>
          <w:p w14:paraId="4044D5A1" w14:textId="77777777" w:rsidR="004D3554" w:rsidRPr="008A0D1B" w:rsidRDefault="004D3554" w:rsidP="007F28C4">
            <w:pPr>
              <w:jc w:val="both"/>
              <w:rPr>
                <w:ins w:id="397" w:author="Nicoleta" w:date="2023-05-22T16:04:00Z"/>
                <w:sz w:val="22"/>
                <w:szCs w:val="22"/>
                <w:lang w:val="ro-RO"/>
              </w:rPr>
            </w:pPr>
          </w:p>
        </w:tc>
        <w:tc>
          <w:tcPr>
            <w:tcW w:w="6956" w:type="dxa"/>
            <w:shd w:val="clear" w:color="auto" w:fill="auto"/>
            <w:vAlign w:val="center"/>
            <w:tcPrChange w:id="398" w:author="Nicoleta" w:date="2023-05-22T16:13:00Z">
              <w:tcPr>
                <w:tcW w:w="7024" w:type="dxa"/>
                <w:shd w:val="clear" w:color="auto" w:fill="auto"/>
                <w:vAlign w:val="center"/>
              </w:tcPr>
            </w:tcPrChange>
          </w:tcPr>
          <w:p w14:paraId="43F3F369" w14:textId="77777777" w:rsidR="0071088A" w:rsidRPr="0071088A" w:rsidRDefault="0071088A" w:rsidP="0071088A">
            <w:pPr>
              <w:jc w:val="both"/>
              <w:rPr>
                <w:ins w:id="399" w:author="Nicoleta" w:date="2023-05-22T16:09:00Z"/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  <w:ins w:id="400" w:author="Nicoleta" w:date="2023-05-22T16:09:00Z">
              <w:r w:rsidRPr="0071088A">
                <w:rPr>
                  <w:rFonts w:ascii="Calibri" w:hAnsi="Calibri" w:cs="Calibri"/>
                  <w:color w:val="000000"/>
                  <w:sz w:val="22"/>
                  <w:szCs w:val="22"/>
                  <w:lang w:val="ro-RO"/>
                </w:rPr>
                <w:t>Se va aplica verificarea doar pt. ofertantul câștigător.</w:t>
              </w:r>
            </w:ins>
          </w:p>
          <w:p w14:paraId="00CDD3EC" w14:textId="77777777" w:rsidR="0071088A" w:rsidRPr="0071088A" w:rsidRDefault="0071088A" w:rsidP="0071088A">
            <w:pPr>
              <w:jc w:val="both"/>
              <w:rPr>
                <w:ins w:id="401" w:author="Nicoleta" w:date="2023-05-22T16:09:00Z"/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  <w:ins w:id="402" w:author="Nicoleta" w:date="2023-05-22T16:09:00Z">
              <w:r w:rsidRPr="0071088A">
                <w:rPr>
                  <w:rFonts w:ascii="Calibri" w:hAnsi="Calibri" w:cs="Calibri"/>
                  <w:color w:val="000000"/>
                  <w:sz w:val="22"/>
                  <w:szCs w:val="22"/>
                  <w:lang w:val="ro-RO"/>
                </w:rPr>
                <w:t xml:space="preserve">Conflictul de interese se verifica pentru membrii care participa direct in procesul de evaluare (nu se verifica membrii de rezerva care nu semneaza procese verbale, raport procedura) </w:t>
              </w:r>
            </w:ins>
          </w:p>
          <w:p w14:paraId="7347B0DD" w14:textId="77777777" w:rsidR="0071088A" w:rsidRPr="0071088A" w:rsidRDefault="0071088A" w:rsidP="0071088A">
            <w:pPr>
              <w:jc w:val="both"/>
              <w:rPr>
                <w:ins w:id="403" w:author="Nicoleta" w:date="2023-05-22T16:09:00Z"/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  <w:ins w:id="404" w:author="Nicoleta" w:date="2023-05-22T16:09:00Z">
              <w:r w:rsidRPr="0071088A">
                <w:rPr>
                  <w:rFonts w:ascii="Calibri" w:hAnsi="Calibri" w:cs="Calibri"/>
                  <w:color w:val="000000"/>
                  <w:sz w:val="22"/>
                  <w:szCs w:val="22"/>
                  <w:lang w:val="ro-RO"/>
                </w:rPr>
                <w:t>Pentru ceilalți ofertanți asigurarea se va obține prin completarea Declarațiilor de imparțialitate de către membrii evaluatori</w:t>
              </w:r>
            </w:ins>
          </w:p>
          <w:p w14:paraId="20590DF7" w14:textId="77777777" w:rsidR="0071088A" w:rsidRPr="0071088A" w:rsidRDefault="0071088A" w:rsidP="0071088A">
            <w:pPr>
              <w:jc w:val="both"/>
              <w:rPr>
                <w:ins w:id="405" w:author="Nicoleta" w:date="2023-05-22T16:09:00Z"/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  <w:p w14:paraId="3A69A169" w14:textId="77777777" w:rsidR="0071088A" w:rsidRPr="0071088A" w:rsidRDefault="0071088A" w:rsidP="0071088A">
            <w:pPr>
              <w:jc w:val="both"/>
              <w:rPr>
                <w:ins w:id="406" w:author="Nicoleta" w:date="2023-05-22T16:09:00Z"/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  <w:ins w:id="407" w:author="Nicoleta" w:date="2023-05-22T16:09:00Z">
              <w:r w:rsidRPr="0071088A">
                <w:rPr>
                  <w:rFonts w:ascii="Calibri" w:hAnsi="Calibri" w:cs="Calibri"/>
                  <w:color w:val="000000"/>
                  <w:sz w:val="22"/>
                  <w:szCs w:val="22"/>
                  <w:lang w:val="ro-RO"/>
                </w:rPr>
                <w:t>Se verifica existenta declaratiilor</w:t>
              </w:r>
              <w:r>
                <w:rPr>
                  <w:rFonts w:ascii="Calibri" w:hAnsi="Calibri" w:cs="Calibri"/>
                  <w:color w:val="000000"/>
                  <w:sz w:val="22"/>
                  <w:szCs w:val="22"/>
                  <w:lang w:val="ro-RO"/>
                </w:rPr>
                <w:t xml:space="preserve"> </w:t>
              </w:r>
              <w:r w:rsidRPr="0071088A">
                <w:rPr>
                  <w:rFonts w:ascii="Calibri" w:hAnsi="Calibri" w:cs="Calibri"/>
                  <w:color w:val="000000"/>
                  <w:sz w:val="22"/>
                  <w:szCs w:val="22"/>
                  <w:lang w:val="ro-RO"/>
                </w:rPr>
                <w:t>membrilor care au participat la evaluare si data semnarii.</w:t>
              </w:r>
            </w:ins>
          </w:p>
          <w:p w14:paraId="2E676494" w14:textId="77777777" w:rsidR="004D3554" w:rsidRDefault="0071088A" w:rsidP="0071088A">
            <w:pPr>
              <w:jc w:val="both"/>
              <w:rPr>
                <w:ins w:id="408" w:author="Nicoleta" w:date="2023-05-22T16:10:00Z"/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  <w:ins w:id="409" w:author="Nicoleta" w:date="2023-05-22T16:09:00Z">
              <w:r w:rsidRPr="0071088A">
                <w:rPr>
                  <w:rFonts w:ascii="Calibri" w:hAnsi="Calibri" w:cs="Calibri"/>
                  <w:color w:val="000000"/>
                  <w:sz w:val="22"/>
                  <w:szCs w:val="22"/>
                  <w:lang w:val="ro-RO"/>
                </w:rPr>
                <w:t>Se verifica daca au intervenit modificari ale componentei comisiei pe parcursul evaluarii (membri de rezerva activati, membri introdusi pe parcurs, etc): se verifica existenta dispozitiilor/deciziilor modificatoare, existenta declaratiilor membrilor de rezerva/noi.</w:t>
              </w:r>
            </w:ins>
          </w:p>
          <w:p w14:paraId="15032FC8" w14:textId="77777777" w:rsidR="00BE0CA4" w:rsidRDefault="00BE0CA4" w:rsidP="0071088A">
            <w:pPr>
              <w:jc w:val="both"/>
              <w:rPr>
                <w:ins w:id="410" w:author="Nicoleta" w:date="2023-05-22T16:10:00Z"/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  <w:p w14:paraId="2BC466F2" w14:textId="70E40D03" w:rsidR="00BE0CA4" w:rsidRDefault="00BE0CA4" w:rsidP="0071088A">
            <w:pPr>
              <w:jc w:val="both"/>
              <w:rPr>
                <w:ins w:id="411" w:author="Nicoleta" w:date="2023-05-22T16:04:00Z"/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  <w:ins w:id="412" w:author="Nicoleta" w:date="2023-05-22T16:10:00Z">
              <w:r w:rsidRPr="00BE0CA4">
                <w:rPr>
                  <w:rFonts w:ascii="Calibri" w:hAnsi="Calibri" w:cs="Calibri"/>
                  <w:color w:val="000000"/>
                  <w:sz w:val="22"/>
                  <w:szCs w:val="22"/>
                  <w:lang w:val="ro-RO"/>
                </w:rPr>
                <w:t>Se verifică prin compararea cu extrasul din ONRC al contractorilor/subcontractorilor/tertilor sustinatori depus/e in cadrul ofertei si  cel generat la momentul verificarii.</w:t>
              </w:r>
            </w:ins>
          </w:p>
        </w:tc>
      </w:tr>
      <w:tr w:rsidR="00D8123B" w:rsidRPr="0092554E" w14:paraId="773C88F1" w14:textId="77777777" w:rsidTr="00D8123B">
        <w:trPr>
          <w:trHeight w:val="562"/>
          <w:jc w:val="center"/>
          <w:ins w:id="413" w:author="Nicoleta" w:date="2023-05-22T16:11:00Z"/>
          <w:trPrChange w:id="414" w:author="Nicoleta" w:date="2023-05-22T16:13:00Z">
            <w:trPr>
              <w:trHeight w:val="562"/>
              <w:jc w:val="center"/>
            </w:trPr>
          </w:trPrChange>
        </w:trPr>
        <w:tc>
          <w:tcPr>
            <w:tcW w:w="894" w:type="dxa"/>
            <w:shd w:val="clear" w:color="auto" w:fill="auto"/>
            <w:vAlign w:val="center"/>
            <w:tcPrChange w:id="415" w:author="Nicoleta" w:date="2023-05-22T16:13:00Z">
              <w:tcPr>
                <w:tcW w:w="775" w:type="dxa"/>
                <w:shd w:val="clear" w:color="auto" w:fill="auto"/>
                <w:vAlign w:val="center"/>
              </w:tcPr>
            </w:tcPrChange>
          </w:tcPr>
          <w:p w14:paraId="6D02F7D7" w14:textId="79E42570" w:rsidR="00D8123B" w:rsidRPr="00D8123B" w:rsidRDefault="00D8123B">
            <w:pPr>
              <w:jc w:val="both"/>
              <w:rPr>
                <w:ins w:id="416" w:author="Nicoleta" w:date="2023-05-22T16:11:00Z"/>
                <w:sz w:val="22"/>
                <w:szCs w:val="22"/>
                <w:lang w:val="ro-RO"/>
                <w:rPrChange w:id="417" w:author="Nicoleta" w:date="2023-05-22T16:14:00Z">
                  <w:rPr>
                    <w:ins w:id="418" w:author="Nicoleta" w:date="2023-05-22T16:11:00Z"/>
                    <w:lang w:val="ro-RO"/>
                  </w:rPr>
                </w:rPrChange>
              </w:rPr>
              <w:pPrChange w:id="419" w:author="Nicoleta" w:date="2023-05-22T16:14:00Z">
                <w:pPr>
                  <w:pStyle w:val="ListParagraph"/>
                  <w:numPr>
                    <w:numId w:val="16"/>
                  </w:numPr>
                  <w:ind w:left="928" w:hanging="360"/>
                  <w:jc w:val="both"/>
                </w:pPr>
              </w:pPrChange>
            </w:pPr>
            <w:ins w:id="420" w:author="Nicoleta" w:date="2023-05-22T16:14:00Z">
              <w:r>
                <w:rPr>
                  <w:sz w:val="22"/>
                  <w:szCs w:val="22"/>
                  <w:lang w:val="ro-RO"/>
                </w:rPr>
                <w:lastRenderedPageBreak/>
                <w:t>10</w:t>
              </w:r>
            </w:ins>
          </w:p>
        </w:tc>
        <w:tc>
          <w:tcPr>
            <w:tcW w:w="3881" w:type="dxa"/>
            <w:shd w:val="clear" w:color="auto" w:fill="auto"/>
            <w:vAlign w:val="center"/>
            <w:tcPrChange w:id="421" w:author="Nicoleta" w:date="2023-05-22T16:13:00Z">
              <w:tcPr>
                <w:tcW w:w="3898" w:type="dxa"/>
                <w:shd w:val="clear" w:color="auto" w:fill="auto"/>
                <w:vAlign w:val="center"/>
              </w:tcPr>
            </w:tcPrChange>
          </w:tcPr>
          <w:p w14:paraId="25EAEB84" w14:textId="41C83CED" w:rsidR="00D8123B" w:rsidRPr="0071088A" w:rsidRDefault="00D8123B" w:rsidP="007F28C4">
            <w:pPr>
              <w:jc w:val="both"/>
              <w:rPr>
                <w:ins w:id="422" w:author="Nicoleta" w:date="2023-05-22T16:11:00Z"/>
                <w:sz w:val="22"/>
                <w:szCs w:val="22"/>
                <w:lang w:val="ro-RO"/>
              </w:rPr>
            </w:pPr>
            <w:ins w:id="423" w:author="Nicoleta" w:date="2023-05-22T16:11:00Z">
              <w:r w:rsidRPr="00D8123B">
                <w:rPr>
                  <w:sz w:val="22"/>
                  <w:szCs w:val="22"/>
                  <w:lang w:val="ro-RO"/>
                </w:rPr>
                <w:t>Beneficiarul (autoritatea contractantă) este acționar/deține acțiuni al  contractorului/ subcontractorului/ terțului susținător</w:t>
              </w:r>
            </w:ins>
          </w:p>
        </w:tc>
        <w:tc>
          <w:tcPr>
            <w:tcW w:w="2092" w:type="dxa"/>
            <w:vAlign w:val="center"/>
            <w:tcPrChange w:id="424" w:author="Nicoleta" w:date="2023-05-22T16:13:00Z">
              <w:tcPr>
                <w:tcW w:w="2126" w:type="dxa"/>
                <w:vAlign w:val="center"/>
              </w:tcPr>
            </w:tcPrChange>
          </w:tcPr>
          <w:p w14:paraId="4059FCE5" w14:textId="77777777" w:rsidR="00D8123B" w:rsidRPr="008A0D1B" w:rsidRDefault="00D8123B" w:rsidP="007F28C4">
            <w:pPr>
              <w:jc w:val="both"/>
              <w:rPr>
                <w:ins w:id="425" w:author="Nicoleta" w:date="2023-05-22T16:11:00Z"/>
                <w:sz w:val="22"/>
                <w:szCs w:val="22"/>
                <w:lang w:val="ro-RO"/>
              </w:rPr>
            </w:pPr>
          </w:p>
        </w:tc>
        <w:tc>
          <w:tcPr>
            <w:tcW w:w="6956" w:type="dxa"/>
            <w:shd w:val="clear" w:color="auto" w:fill="auto"/>
            <w:vAlign w:val="center"/>
            <w:tcPrChange w:id="426" w:author="Nicoleta" w:date="2023-05-22T16:13:00Z">
              <w:tcPr>
                <w:tcW w:w="7024" w:type="dxa"/>
                <w:shd w:val="clear" w:color="auto" w:fill="auto"/>
                <w:vAlign w:val="center"/>
              </w:tcPr>
            </w:tcPrChange>
          </w:tcPr>
          <w:p w14:paraId="5747C424" w14:textId="444BAE40" w:rsidR="00D8123B" w:rsidRPr="0071088A" w:rsidRDefault="00D8123B" w:rsidP="0071088A">
            <w:pPr>
              <w:jc w:val="both"/>
              <w:rPr>
                <w:ins w:id="427" w:author="Nicoleta" w:date="2023-05-22T16:11:00Z"/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  <w:ins w:id="428" w:author="Nicoleta" w:date="2023-05-22T16:11:00Z">
              <w:r w:rsidRPr="00D8123B">
                <w:rPr>
                  <w:rFonts w:ascii="Calibri" w:hAnsi="Calibri" w:cs="Calibri"/>
                  <w:color w:val="000000"/>
                  <w:sz w:val="22"/>
                  <w:szCs w:val="22"/>
                  <w:lang w:val="ro-RO"/>
                </w:rPr>
                <w:t>Se verifică prin compararea cu extrasul din ONRC al contractorilor/subcontractorilor/tertilor sustinatori</w:t>
              </w:r>
            </w:ins>
          </w:p>
        </w:tc>
      </w:tr>
      <w:tr w:rsidR="00D8123B" w:rsidRPr="00313CEA" w14:paraId="53A313EE" w14:textId="77777777" w:rsidTr="00D8123B">
        <w:trPr>
          <w:trHeight w:val="562"/>
          <w:jc w:val="center"/>
          <w:ins w:id="429" w:author="Nicoleta" w:date="2023-05-22T16:11:00Z"/>
          <w:trPrChange w:id="430" w:author="Nicoleta" w:date="2023-05-22T16:13:00Z">
            <w:trPr>
              <w:trHeight w:val="562"/>
              <w:jc w:val="center"/>
            </w:trPr>
          </w:trPrChange>
        </w:trPr>
        <w:tc>
          <w:tcPr>
            <w:tcW w:w="894" w:type="dxa"/>
            <w:shd w:val="clear" w:color="auto" w:fill="auto"/>
            <w:vAlign w:val="center"/>
            <w:tcPrChange w:id="431" w:author="Nicoleta" w:date="2023-05-22T16:13:00Z">
              <w:tcPr>
                <w:tcW w:w="775" w:type="dxa"/>
                <w:shd w:val="clear" w:color="auto" w:fill="auto"/>
                <w:vAlign w:val="center"/>
              </w:tcPr>
            </w:tcPrChange>
          </w:tcPr>
          <w:p w14:paraId="6E5A0090" w14:textId="264EBF01" w:rsidR="00D8123B" w:rsidRPr="00D8123B" w:rsidRDefault="00D8123B">
            <w:pPr>
              <w:jc w:val="both"/>
              <w:rPr>
                <w:ins w:id="432" w:author="Nicoleta" w:date="2023-05-22T16:11:00Z"/>
                <w:sz w:val="22"/>
                <w:szCs w:val="22"/>
                <w:lang w:val="ro-RO"/>
                <w:rPrChange w:id="433" w:author="Nicoleta" w:date="2023-05-22T16:14:00Z">
                  <w:rPr>
                    <w:ins w:id="434" w:author="Nicoleta" w:date="2023-05-22T16:11:00Z"/>
                    <w:lang w:val="ro-RO"/>
                  </w:rPr>
                </w:rPrChange>
              </w:rPr>
              <w:pPrChange w:id="435" w:author="Nicoleta" w:date="2023-05-22T16:14:00Z">
                <w:pPr>
                  <w:pStyle w:val="ListParagraph"/>
                  <w:numPr>
                    <w:numId w:val="16"/>
                  </w:numPr>
                  <w:ind w:left="928" w:hanging="360"/>
                  <w:jc w:val="both"/>
                </w:pPr>
              </w:pPrChange>
            </w:pPr>
            <w:ins w:id="436" w:author="Nicoleta" w:date="2023-05-22T16:14:00Z">
              <w:r>
                <w:rPr>
                  <w:sz w:val="22"/>
                  <w:szCs w:val="22"/>
                  <w:lang w:val="ro-RO"/>
                </w:rPr>
                <w:t>11</w:t>
              </w:r>
            </w:ins>
          </w:p>
        </w:tc>
        <w:tc>
          <w:tcPr>
            <w:tcW w:w="3881" w:type="dxa"/>
            <w:shd w:val="clear" w:color="auto" w:fill="auto"/>
            <w:vAlign w:val="center"/>
            <w:tcPrChange w:id="437" w:author="Nicoleta" w:date="2023-05-22T16:13:00Z">
              <w:tcPr>
                <w:tcW w:w="3898" w:type="dxa"/>
                <w:shd w:val="clear" w:color="auto" w:fill="auto"/>
                <w:vAlign w:val="center"/>
              </w:tcPr>
            </w:tcPrChange>
          </w:tcPr>
          <w:p w14:paraId="0DD47D84" w14:textId="558A4E13" w:rsidR="00D8123B" w:rsidRPr="00D8123B" w:rsidRDefault="00D8123B" w:rsidP="007F28C4">
            <w:pPr>
              <w:jc w:val="both"/>
              <w:rPr>
                <w:ins w:id="438" w:author="Nicoleta" w:date="2023-05-22T16:11:00Z"/>
                <w:sz w:val="22"/>
                <w:szCs w:val="22"/>
                <w:lang w:val="ro-RO"/>
              </w:rPr>
            </w:pPr>
            <w:ins w:id="439" w:author="Nicoleta" w:date="2023-05-22T16:11:00Z">
              <w:r w:rsidRPr="00D8123B">
                <w:rPr>
                  <w:sz w:val="22"/>
                  <w:szCs w:val="22"/>
                  <w:lang w:val="ro-RO"/>
                </w:rPr>
                <w:t>Ofertantul deține conform certificatului constatator pachetul majoritar de acțiuni/părți sociale la altă firmă participantă la procedură</w:t>
              </w:r>
            </w:ins>
          </w:p>
        </w:tc>
        <w:tc>
          <w:tcPr>
            <w:tcW w:w="2092" w:type="dxa"/>
            <w:vAlign w:val="center"/>
            <w:tcPrChange w:id="440" w:author="Nicoleta" w:date="2023-05-22T16:13:00Z">
              <w:tcPr>
                <w:tcW w:w="2126" w:type="dxa"/>
                <w:vAlign w:val="center"/>
              </w:tcPr>
            </w:tcPrChange>
          </w:tcPr>
          <w:p w14:paraId="2BDFE554" w14:textId="77777777" w:rsidR="00D8123B" w:rsidRPr="008A0D1B" w:rsidRDefault="00D8123B" w:rsidP="007F28C4">
            <w:pPr>
              <w:jc w:val="both"/>
              <w:rPr>
                <w:ins w:id="441" w:author="Nicoleta" w:date="2023-05-22T16:11:00Z"/>
                <w:sz w:val="22"/>
                <w:szCs w:val="22"/>
                <w:lang w:val="ro-RO"/>
              </w:rPr>
            </w:pPr>
          </w:p>
        </w:tc>
        <w:tc>
          <w:tcPr>
            <w:tcW w:w="6956" w:type="dxa"/>
            <w:shd w:val="clear" w:color="auto" w:fill="auto"/>
            <w:vAlign w:val="center"/>
            <w:tcPrChange w:id="442" w:author="Nicoleta" w:date="2023-05-22T16:13:00Z">
              <w:tcPr>
                <w:tcW w:w="7024" w:type="dxa"/>
                <w:shd w:val="clear" w:color="auto" w:fill="auto"/>
                <w:vAlign w:val="center"/>
              </w:tcPr>
            </w:tcPrChange>
          </w:tcPr>
          <w:p w14:paraId="30EED4F9" w14:textId="77777777" w:rsidR="00D8123B" w:rsidRPr="00D8123B" w:rsidRDefault="00D8123B" w:rsidP="00D8123B">
            <w:pPr>
              <w:jc w:val="both"/>
              <w:rPr>
                <w:ins w:id="443" w:author="Nicoleta" w:date="2023-05-22T16:11:00Z"/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  <w:ins w:id="444" w:author="Nicoleta" w:date="2023-05-22T16:11:00Z">
              <w:r w:rsidRPr="00D8123B">
                <w:rPr>
                  <w:rFonts w:ascii="Calibri" w:hAnsi="Calibri" w:cs="Calibri"/>
                  <w:color w:val="000000"/>
                  <w:sz w:val="22"/>
                  <w:szCs w:val="22"/>
                  <w:lang w:val="ro-RO"/>
                </w:rPr>
                <w:t>Se va aplica verificarea prin compararea extraselor ONRC ale firmelor participante la procedura</w:t>
              </w:r>
            </w:ins>
          </w:p>
          <w:p w14:paraId="476DA015" w14:textId="556D1D23" w:rsidR="00D8123B" w:rsidRPr="00D8123B" w:rsidRDefault="00D8123B" w:rsidP="00D8123B">
            <w:pPr>
              <w:jc w:val="both"/>
              <w:rPr>
                <w:ins w:id="445" w:author="Nicoleta" w:date="2023-05-22T16:11:00Z"/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  <w:ins w:id="446" w:author="Nicoleta" w:date="2023-05-22T16:11:00Z">
              <w:r w:rsidRPr="00D8123B">
                <w:rPr>
                  <w:rFonts w:ascii="Calibri" w:hAnsi="Calibri" w:cs="Calibri"/>
                  <w:color w:val="000000"/>
                  <w:sz w:val="22"/>
                  <w:szCs w:val="22"/>
                  <w:lang w:val="ro-RO"/>
                </w:rPr>
                <w:t>Se vor genera extrase ONRC pentru toti participantii la procedura (extrasele se salveaza/arhiveaza in dosarul achizitiei)</w:t>
              </w:r>
            </w:ins>
          </w:p>
        </w:tc>
      </w:tr>
      <w:tr w:rsidR="00D8123B" w:rsidRPr="0092554E" w14:paraId="4F63B339" w14:textId="77777777" w:rsidTr="00D8123B">
        <w:trPr>
          <w:trHeight w:val="562"/>
          <w:jc w:val="center"/>
          <w:ins w:id="447" w:author="Nicoleta" w:date="2023-05-22T16:11:00Z"/>
          <w:trPrChange w:id="448" w:author="Nicoleta" w:date="2023-05-22T16:13:00Z">
            <w:trPr>
              <w:trHeight w:val="562"/>
              <w:jc w:val="center"/>
            </w:trPr>
          </w:trPrChange>
        </w:trPr>
        <w:tc>
          <w:tcPr>
            <w:tcW w:w="894" w:type="dxa"/>
            <w:shd w:val="clear" w:color="auto" w:fill="auto"/>
            <w:vAlign w:val="center"/>
            <w:tcPrChange w:id="449" w:author="Nicoleta" w:date="2023-05-22T16:13:00Z">
              <w:tcPr>
                <w:tcW w:w="775" w:type="dxa"/>
                <w:shd w:val="clear" w:color="auto" w:fill="auto"/>
                <w:vAlign w:val="center"/>
              </w:tcPr>
            </w:tcPrChange>
          </w:tcPr>
          <w:p w14:paraId="2FB405B7" w14:textId="56941B35" w:rsidR="00D8123B" w:rsidRPr="00D8123B" w:rsidRDefault="00D8123B">
            <w:pPr>
              <w:jc w:val="both"/>
              <w:rPr>
                <w:ins w:id="450" w:author="Nicoleta" w:date="2023-05-22T16:11:00Z"/>
                <w:sz w:val="22"/>
                <w:szCs w:val="22"/>
                <w:lang w:val="ro-RO"/>
                <w:rPrChange w:id="451" w:author="Nicoleta" w:date="2023-05-22T16:14:00Z">
                  <w:rPr>
                    <w:ins w:id="452" w:author="Nicoleta" w:date="2023-05-22T16:11:00Z"/>
                    <w:lang w:val="ro-RO"/>
                  </w:rPr>
                </w:rPrChange>
              </w:rPr>
              <w:pPrChange w:id="453" w:author="Nicoleta" w:date="2023-05-22T16:14:00Z">
                <w:pPr>
                  <w:pStyle w:val="ListParagraph"/>
                  <w:numPr>
                    <w:numId w:val="16"/>
                  </w:numPr>
                  <w:ind w:left="928" w:hanging="360"/>
                  <w:jc w:val="both"/>
                </w:pPr>
              </w:pPrChange>
            </w:pPr>
            <w:ins w:id="454" w:author="Nicoleta" w:date="2023-05-22T16:14:00Z">
              <w:r>
                <w:rPr>
                  <w:sz w:val="22"/>
                  <w:szCs w:val="22"/>
                  <w:lang w:val="ro-RO"/>
                </w:rPr>
                <w:t>12</w:t>
              </w:r>
            </w:ins>
          </w:p>
        </w:tc>
        <w:tc>
          <w:tcPr>
            <w:tcW w:w="3881" w:type="dxa"/>
            <w:shd w:val="clear" w:color="auto" w:fill="auto"/>
            <w:vAlign w:val="center"/>
            <w:tcPrChange w:id="455" w:author="Nicoleta" w:date="2023-05-22T16:13:00Z">
              <w:tcPr>
                <w:tcW w:w="3898" w:type="dxa"/>
                <w:shd w:val="clear" w:color="auto" w:fill="auto"/>
                <w:vAlign w:val="center"/>
              </w:tcPr>
            </w:tcPrChange>
          </w:tcPr>
          <w:p w14:paraId="284C1287" w14:textId="7F233A8B" w:rsidR="00D8123B" w:rsidRPr="00D8123B" w:rsidRDefault="00D8123B" w:rsidP="007F28C4">
            <w:pPr>
              <w:jc w:val="both"/>
              <w:rPr>
                <w:ins w:id="456" w:author="Nicoleta" w:date="2023-05-22T16:11:00Z"/>
                <w:sz w:val="22"/>
                <w:szCs w:val="22"/>
                <w:lang w:val="ro-RO"/>
              </w:rPr>
            </w:pPr>
            <w:ins w:id="457" w:author="Nicoleta" w:date="2023-05-22T16:11:00Z">
              <w:r w:rsidRPr="00D8123B">
                <w:rPr>
                  <w:sz w:val="22"/>
                  <w:szCs w:val="22"/>
                  <w:lang w:val="ro-RO"/>
                </w:rPr>
                <w:t>Subcontractantul / Terțul susținător participă cu ofertă independentă/ participă în altă asociere la procedura de atribuire?</w:t>
              </w:r>
            </w:ins>
          </w:p>
        </w:tc>
        <w:tc>
          <w:tcPr>
            <w:tcW w:w="2092" w:type="dxa"/>
            <w:vAlign w:val="center"/>
            <w:tcPrChange w:id="458" w:author="Nicoleta" w:date="2023-05-22T16:13:00Z">
              <w:tcPr>
                <w:tcW w:w="2126" w:type="dxa"/>
                <w:vAlign w:val="center"/>
              </w:tcPr>
            </w:tcPrChange>
          </w:tcPr>
          <w:p w14:paraId="096F7EBE" w14:textId="77777777" w:rsidR="00D8123B" w:rsidRPr="008A0D1B" w:rsidRDefault="00D8123B" w:rsidP="007F28C4">
            <w:pPr>
              <w:jc w:val="both"/>
              <w:rPr>
                <w:ins w:id="459" w:author="Nicoleta" w:date="2023-05-22T16:11:00Z"/>
                <w:sz w:val="22"/>
                <w:szCs w:val="22"/>
                <w:lang w:val="ro-RO"/>
              </w:rPr>
            </w:pPr>
          </w:p>
        </w:tc>
        <w:tc>
          <w:tcPr>
            <w:tcW w:w="6956" w:type="dxa"/>
            <w:shd w:val="clear" w:color="auto" w:fill="auto"/>
            <w:vAlign w:val="center"/>
            <w:tcPrChange w:id="460" w:author="Nicoleta" w:date="2023-05-22T16:13:00Z">
              <w:tcPr>
                <w:tcW w:w="7024" w:type="dxa"/>
                <w:shd w:val="clear" w:color="auto" w:fill="auto"/>
                <w:vAlign w:val="center"/>
              </w:tcPr>
            </w:tcPrChange>
          </w:tcPr>
          <w:p w14:paraId="155DED42" w14:textId="77777777" w:rsidR="00D8123B" w:rsidRPr="00D8123B" w:rsidRDefault="00D8123B" w:rsidP="00D8123B">
            <w:pPr>
              <w:jc w:val="both"/>
              <w:rPr>
                <w:ins w:id="461" w:author="Nicoleta" w:date="2023-05-22T16:11:00Z"/>
                <w:rFonts w:ascii="Calibri" w:hAnsi="Calibri" w:cs="Calibri"/>
                <w:color w:val="000000"/>
                <w:sz w:val="22"/>
                <w:szCs w:val="22"/>
                <w:lang w:val="ro-RO"/>
              </w:rPr>
            </w:pPr>
          </w:p>
        </w:tc>
      </w:tr>
    </w:tbl>
    <w:p w14:paraId="35198264" w14:textId="31AC166A" w:rsidR="00643456" w:rsidRPr="008A0D1B" w:rsidRDefault="00B7546E">
      <w:pPr>
        <w:rPr>
          <w:b/>
          <w:i/>
          <w:sz w:val="22"/>
          <w:szCs w:val="22"/>
          <w:lang w:val="ro-RO"/>
        </w:rPr>
      </w:pPr>
      <w:r w:rsidRPr="008A0D1B">
        <w:rPr>
          <w:b/>
          <w:i/>
          <w:sz w:val="22"/>
          <w:szCs w:val="22"/>
          <w:lang w:val="ro-RO"/>
        </w:rPr>
        <w:t xml:space="preserve"> </w:t>
      </w:r>
    </w:p>
    <w:p w14:paraId="451C213C" w14:textId="4B515E20" w:rsidR="00866E27" w:rsidRPr="005B69F1" w:rsidRDefault="005B69F1">
      <w:pPr>
        <w:rPr>
          <w:b/>
          <w:sz w:val="22"/>
          <w:szCs w:val="22"/>
          <w:lang w:val="ro-RO"/>
        </w:rPr>
      </w:pPr>
      <w:r w:rsidRPr="005B69F1">
        <w:rPr>
          <w:b/>
          <w:sz w:val="22"/>
          <w:szCs w:val="22"/>
          <w:lang w:val="ro-RO"/>
        </w:rPr>
        <w:t>NOTA:</w:t>
      </w:r>
    </w:p>
    <w:p w14:paraId="6333D90E" w14:textId="77777777" w:rsidR="00866E27" w:rsidRDefault="00866E27">
      <w:pPr>
        <w:rPr>
          <w:b/>
          <w:i/>
          <w:sz w:val="22"/>
          <w:szCs w:val="22"/>
          <w:lang w:val="ro-RO"/>
        </w:rPr>
      </w:pPr>
    </w:p>
    <w:p w14:paraId="0B94DEA6" w14:textId="60CEAB2E" w:rsidR="005B69F1" w:rsidRDefault="00FF2744">
      <w:pPr>
        <w:rPr>
          <w:ins w:id="462" w:author="adrse_2@outlook.com" w:date="2023-09-19T15:15:00Z"/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Abaterile descrise </w:t>
      </w:r>
      <w:r w:rsidR="005B69F1">
        <w:rPr>
          <w:sz w:val="22"/>
          <w:szCs w:val="22"/>
          <w:lang w:val="ro-RO"/>
        </w:rPr>
        <w:t xml:space="preserve">sunt prin analogie cu abaterile identificate în </w:t>
      </w:r>
      <w:r>
        <w:rPr>
          <w:sz w:val="22"/>
          <w:szCs w:val="22"/>
          <w:lang w:val="ro-RO"/>
        </w:rPr>
        <w:t xml:space="preserve">anexele la OUG nr. 66/2011, </w:t>
      </w:r>
      <w:r w:rsidR="005B69F1">
        <w:rPr>
          <w:sz w:val="22"/>
          <w:szCs w:val="22"/>
          <w:lang w:val="ro-RO"/>
        </w:rPr>
        <w:t>conform art. 6, alin. (3</w:t>
      </w:r>
      <w:r w:rsidR="005B69F1">
        <w:rPr>
          <w:sz w:val="22"/>
          <w:szCs w:val="22"/>
          <w:vertAlign w:val="superscript"/>
          <w:lang w:val="ro-RO"/>
        </w:rPr>
        <w:t>2</w:t>
      </w:r>
      <w:r w:rsidR="005B69F1">
        <w:rPr>
          <w:sz w:val="22"/>
          <w:szCs w:val="22"/>
          <w:lang w:val="ro-RO"/>
        </w:rPr>
        <w:t xml:space="preserve">) din </w:t>
      </w:r>
      <w:r>
        <w:rPr>
          <w:sz w:val="22"/>
          <w:szCs w:val="22"/>
          <w:lang w:val="ro-RO"/>
        </w:rPr>
        <w:t>ordonanță.</w:t>
      </w:r>
    </w:p>
    <w:p w14:paraId="52993C1C" w14:textId="77777777" w:rsidR="001C29FD" w:rsidRDefault="001C29FD">
      <w:pPr>
        <w:rPr>
          <w:ins w:id="463" w:author="adrse_2@outlook.com" w:date="2023-09-19T15:15:00Z"/>
          <w:sz w:val="22"/>
          <w:szCs w:val="22"/>
          <w:lang w:val="ro-RO"/>
        </w:rPr>
      </w:pPr>
    </w:p>
    <w:p w14:paraId="5A9C975A" w14:textId="77777777" w:rsidR="001C29FD" w:rsidRDefault="001C29FD" w:rsidP="001C29FD">
      <w:pPr>
        <w:rPr>
          <w:ins w:id="464" w:author="adrse_2@outlook.com" w:date="2023-09-19T15:15:00Z"/>
          <w:rFonts w:eastAsia="Calibri" w:cstheme="minorHAnsi"/>
          <w:b/>
          <w:bCs/>
          <w:lang w:val="it-IT"/>
        </w:rPr>
      </w:pPr>
    </w:p>
    <w:p w14:paraId="7975D62C" w14:textId="77777777" w:rsidR="001C29FD" w:rsidRDefault="001C29FD" w:rsidP="001C29FD">
      <w:pPr>
        <w:rPr>
          <w:ins w:id="465" w:author="adrse_2@outlook.com" w:date="2023-09-19T15:15:00Z"/>
          <w:rFonts w:eastAsia="Calibri" w:cstheme="minorHAnsi"/>
          <w:b/>
          <w:bCs/>
          <w:lang w:val="it-IT"/>
        </w:rPr>
      </w:pPr>
    </w:p>
    <w:p w14:paraId="436F37F2" w14:textId="77777777" w:rsidR="001C29FD" w:rsidRDefault="001C29FD" w:rsidP="001C29FD">
      <w:pPr>
        <w:rPr>
          <w:ins w:id="466" w:author="adrse_2@outlook.com" w:date="2023-09-19T15:15:00Z"/>
          <w:rFonts w:eastAsia="Calibri" w:cstheme="minorHAnsi"/>
          <w:b/>
          <w:bCs/>
          <w:lang w:val="it-IT"/>
        </w:rPr>
      </w:pPr>
    </w:p>
    <w:p w14:paraId="30F1C274" w14:textId="77777777" w:rsidR="001C29FD" w:rsidRDefault="001C29FD" w:rsidP="001C29FD">
      <w:pPr>
        <w:rPr>
          <w:ins w:id="467" w:author="adrse_2@outlook.com" w:date="2023-09-19T15:15:00Z"/>
          <w:rFonts w:eastAsia="Calibri" w:cstheme="minorHAnsi"/>
          <w:b/>
          <w:bCs/>
          <w:lang w:val="it-IT"/>
        </w:rPr>
      </w:pPr>
    </w:p>
    <w:p w14:paraId="641D2442" w14:textId="77777777" w:rsidR="001C29FD" w:rsidRDefault="001C29FD" w:rsidP="001C29FD">
      <w:pPr>
        <w:rPr>
          <w:ins w:id="468" w:author="adrse_2@outlook.com" w:date="2023-09-19T15:15:00Z"/>
          <w:rFonts w:eastAsia="Calibri" w:cstheme="minorHAnsi"/>
          <w:b/>
          <w:bCs/>
          <w:lang w:val="it-IT"/>
        </w:rPr>
      </w:pPr>
    </w:p>
    <w:p w14:paraId="302A0302" w14:textId="77777777" w:rsidR="001C29FD" w:rsidRPr="00B85BFE" w:rsidRDefault="001C29FD" w:rsidP="001C29FD">
      <w:pPr>
        <w:rPr>
          <w:ins w:id="469" w:author="adrse_2@outlook.com" w:date="2023-09-19T15:15:00Z"/>
          <w:rFonts w:eastAsia="Calibri" w:cstheme="minorHAnsi"/>
          <w:b/>
          <w:bCs/>
          <w:lang w:val="it-IT"/>
        </w:rPr>
      </w:pPr>
    </w:p>
    <w:p w14:paraId="30E35275" w14:textId="77777777" w:rsidR="001C29FD" w:rsidRPr="00B85BFE" w:rsidRDefault="001C29FD" w:rsidP="001C29FD">
      <w:pPr>
        <w:rPr>
          <w:ins w:id="470" w:author="adrse_2@outlook.com" w:date="2023-09-19T15:15:00Z"/>
          <w:rFonts w:eastAsia="Calibri" w:cstheme="minorHAnsi"/>
          <w:b/>
          <w:bCs/>
          <w:lang w:val="it-IT"/>
        </w:rPr>
      </w:pPr>
    </w:p>
    <w:p w14:paraId="7F12D9DA" w14:textId="507B9A82" w:rsidR="001C29FD" w:rsidRPr="00B85BFE" w:rsidRDefault="001C29FD" w:rsidP="001C29FD">
      <w:pPr>
        <w:rPr>
          <w:ins w:id="471" w:author="adrse_2@outlook.com" w:date="2023-09-19T15:15:00Z"/>
          <w:rFonts w:eastAsia="Calibri" w:cstheme="minorHAnsi"/>
          <w:b/>
          <w:bCs/>
          <w:lang w:val="it-IT"/>
        </w:rPr>
      </w:pPr>
      <w:ins w:id="472" w:author="adrse_2@outlook.com" w:date="2023-09-19T15:15:00Z">
        <w:r w:rsidRPr="00B85BFE">
          <w:rPr>
            <w:rFonts w:eastAsia="Calibri" w:cstheme="minorHAnsi"/>
            <w:b/>
            <w:bCs/>
            <w:lang w:val="it-IT"/>
          </w:rPr>
          <w:t>Întocmit,</w:t>
        </w:r>
        <w:r w:rsidRPr="00B85BFE">
          <w:rPr>
            <w:rFonts w:eastAsia="Calibri" w:cstheme="minorHAnsi"/>
            <w:b/>
            <w:bCs/>
            <w:lang w:val="it-IT"/>
          </w:rPr>
          <w:tab/>
        </w:r>
        <w:r w:rsidRPr="00B85BFE">
          <w:rPr>
            <w:rFonts w:eastAsia="Calibri" w:cstheme="minorHAnsi"/>
            <w:b/>
            <w:bCs/>
            <w:lang w:val="it-IT"/>
          </w:rPr>
          <w:tab/>
        </w:r>
        <w:r w:rsidRPr="00B85BFE">
          <w:rPr>
            <w:rFonts w:eastAsia="Calibri" w:cstheme="minorHAnsi"/>
            <w:b/>
            <w:bCs/>
            <w:lang w:val="it-IT"/>
          </w:rPr>
          <w:tab/>
        </w:r>
        <w:r w:rsidRPr="00B85BFE">
          <w:rPr>
            <w:rFonts w:eastAsia="Calibri" w:cstheme="minorHAnsi"/>
            <w:b/>
            <w:bCs/>
            <w:lang w:val="it-IT"/>
          </w:rPr>
          <w:tab/>
        </w:r>
        <w:r w:rsidRPr="00B85BFE">
          <w:rPr>
            <w:rFonts w:eastAsia="Calibri" w:cstheme="minorHAnsi"/>
            <w:b/>
            <w:bCs/>
            <w:lang w:val="it-IT"/>
          </w:rPr>
          <w:tab/>
        </w:r>
        <w:r w:rsidRPr="00B85BFE">
          <w:rPr>
            <w:rFonts w:eastAsia="Calibri" w:cstheme="minorHAnsi"/>
            <w:b/>
            <w:bCs/>
            <w:lang w:val="it-IT"/>
          </w:rPr>
          <w:tab/>
        </w:r>
        <w:r w:rsidRPr="00B85BFE">
          <w:rPr>
            <w:rFonts w:eastAsia="Calibri" w:cstheme="minorHAnsi"/>
            <w:b/>
            <w:bCs/>
            <w:lang w:val="it-IT"/>
          </w:rPr>
          <w:tab/>
        </w:r>
        <w:r w:rsidRPr="00B85BFE">
          <w:rPr>
            <w:rFonts w:eastAsia="Calibri" w:cstheme="minorHAnsi"/>
            <w:b/>
            <w:bCs/>
            <w:lang w:val="it-IT"/>
          </w:rPr>
          <w:tab/>
        </w:r>
        <w:r w:rsidRPr="00B85BFE">
          <w:rPr>
            <w:rFonts w:eastAsia="Calibri" w:cstheme="minorHAnsi"/>
            <w:b/>
            <w:bCs/>
            <w:lang w:val="it-IT"/>
          </w:rPr>
          <w:tab/>
        </w:r>
        <w:r w:rsidRPr="00B85BFE">
          <w:rPr>
            <w:rFonts w:eastAsia="Calibri" w:cstheme="minorHAnsi"/>
            <w:b/>
            <w:bCs/>
            <w:lang w:val="it-IT"/>
          </w:rPr>
          <w:tab/>
        </w:r>
        <w:r w:rsidRPr="00B85BFE">
          <w:rPr>
            <w:rFonts w:eastAsia="Calibri" w:cstheme="minorHAnsi"/>
            <w:b/>
            <w:bCs/>
            <w:lang w:val="it-IT"/>
          </w:rPr>
          <w:tab/>
        </w:r>
      </w:ins>
    </w:p>
    <w:p w14:paraId="113C71A4" w14:textId="77777777" w:rsidR="001C29FD" w:rsidRPr="00B85BFE" w:rsidRDefault="001C29FD" w:rsidP="001C29FD">
      <w:pPr>
        <w:rPr>
          <w:ins w:id="473" w:author="adrse_2@outlook.com" w:date="2023-09-19T15:15:00Z"/>
          <w:rFonts w:eastAsia="Calibri" w:cstheme="minorHAnsi"/>
          <w:b/>
          <w:bCs/>
          <w:lang w:val="it-IT"/>
          <w:rPrChange w:id="474" w:author="adrse_2@outlook.com" w:date="2023-09-19T15:17:00Z">
            <w:rPr>
              <w:ins w:id="475" w:author="adrse_2@outlook.com" w:date="2023-09-19T15:15:00Z"/>
              <w:rFonts w:eastAsia="Calibri" w:cstheme="minorHAnsi"/>
              <w:b/>
              <w:bCs/>
              <w:lang w:val="it-IT"/>
            </w:rPr>
          </w:rPrChange>
        </w:rPr>
      </w:pPr>
      <w:ins w:id="476" w:author="adrse_2@outlook.com" w:date="2023-09-19T15:15:00Z">
        <w:r w:rsidRPr="00B85BFE">
          <w:rPr>
            <w:rFonts w:eastAsia="Calibri" w:cstheme="minorHAnsi"/>
            <w:b/>
            <w:bCs/>
            <w:lang w:val="it-IT"/>
            <w:rPrChange w:id="477" w:author="adrse_2@outlook.com" w:date="2023-09-19T15:17:00Z">
              <w:rPr>
                <w:rFonts w:eastAsia="Calibri" w:cstheme="minorHAnsi"/>
                <w:b/>
                <w:bCs/>
                <w:lang w:val="it-IT"/>
              </w:rPr>
            </w:rPrChange>
          </w:rPr>
          <w:t>[nume şi prenume]</w:t>
        </w:r>
        <w:r w:rsidRPr="00B85BFE">
          <w:rPr>
            <w:rFonts w:eastAsia="Calibri" w:cstheme="minorHAnsi"/>
            <w:b/>
            <w:bCs/>
            <w:lang w:val="it-IT"/>
            <w:rPrChange w:id="478" w:author="adrse_2@outlook.com" w:date="2023-09-19T15:17:00Z">
              <w:rPr>
                <w:rFonts w:eastAsia="Calibri" w:cstheme="minorHAnsi"/>
                <w:b/>
                <w:bCs/>
                <w:lang w:val="it-IT"/>
              </w:rPr>
            </w:rPrChange>
          </w:rPr>
          <w:tab/>
        </w:r>
        <w:r w:rsidRPr="00B85BFE">
          <w:rPr>
            <w:rFonts w:eastAsia="Calibri" w:cstheme="minorHAnsi"/>
            <w:b/>
            <w:bCs/>
            <w:lang w:val="it-IT"/>
            <w:rPrChange w:id="479" w:author="adrse_2@outlook.com" w:date="2023-09-19T15:17:00Z">
              <w:rPr>
                <w:rFonts w:eastAsia="Calibri" w:cstheme="minorHAnsi"/>
                <w:b/>
                <w:bCs/>
                <w:lang w:val="it-IT"/>
              </w:rPr>
            </w:rPrChange>
          </w:rPr>
          <w:tab/>
        </w:r>
        <w:r w:rsidRPr="00B85BFE">
          <w:rPr>
            <w:rFonts w:eastAsia="Calibri" w:cstheme="minorHAnsi"/>
            <w:b/>
            <w:bCs/>
            <w:lang w:val="it-IT"/>
            <w:rPrChange w:id="480" w:author="adrse_2@outlook.com" w:date="2023-09-19T15:17:00Z">
              <w:rPr>
                <w:rFonts w:eastAsia="Calibri" w:cstheme="minorHAnsi"/>
                <w:b/>
                <w:bCs/>
                <w:lang w:val="it-IT"/>
              </w:rPr>
            </w:rPrChange>
          </w:rPr>
          <w:tab/>
        </w:r>
        <w:r w:rsidRPr="00B85BFE">
          <w:rPr>
            <w:rFonts w:eastAsia="Calibri" w:cstheme="minorHAnsi"/>
            <w:b/>
            <w:bCs/>
            <w:lang w:val="it-IT"/>
            <w:rPrChange w:id="481" w:author="adrse_2@outlook.com" w:date="2023-09-19T15:17:00Z">
              <w:rPr>
                <w:rFonts w:eastAsia="Calibri" w:cstheme="minorHAnsi"/>
                <w:b/>
                <w:bCs/>
                <w:lang w:val="it-IT"/>
              </w:rPr>
            </w:rPrChange>
          </w:rPr>
          <w:tab/>
        </w:r>
        <w:r w:rsidRPr="00B85BFE">
          <w:rPr>
            <w:rFonts w:eastAsia="Calibri" w:cstheme="minorHAnsi"/>
            <w:b/>
            <w:bCs/>
            <w:lang w:val="it-IT"/>
            <w:rPrChange w:id="482" w:author="adrse_2@outlook.com" w:date="2023-09-19T15:17:00Z">
              <w:rPr>
                <w:rFonts w:eastAsia="Calibri" w:cstheme="minorHAnsi"/>
                <w:b/>
                <w:bCs/>
                <w:lang w:val="it-IT"/>
              </w:rPr>
            </w:rPrChange>
          </w:rPr>
          <w:tab/>
        </w:r>
        <w:r w:rsidRPr="00B85BFE">
          <w:rPr>
            <w:rFonts w:eastAsia="Calibri" w:cstheme="minorHAnsi"/>
            <w:b/>
            <w:bCs/>
            <w:lang w:val="it-IT"/>
            <w:rPrChange w:id="483" w:author="adrse_2@outlook.com" w:date="2023-09-19T15:17:00Z">
              <w:rPr>
                <w:rFonts w:eastAsia="Calibri" w:cstheme="minorHAnsi"/>
                <w:b/>
                <w:bCs/>
                <w:lang w:val="it-IT"/>
              </w:rPr>
            </w:rPrChange>
          </w:rPr>
          <w:tab/>
        </w:r>
        <w:r w:rsidRPr="00B85BFE">
          <w:rPr>
            <w:rFonts w:eastAsia="Calibri" w:cstheme="minorHAnsi"/>
            <w:b/>
            <w:bCs/>
            <w:lang w:val="it-IT"/>
            <w:rPrChange w:id="484" w:author="adrse_2@outlook.com" w:date="2023-09-19T15:17:00Z">
              <w:rPr>
                <w:rFonts w:eastAsia="Calibri" w:cstheme="minorHAnsi"/>
                <w:b/>
                <w:bCs/>
                <w:lang w:val="it-IT"/>
              </w:rPr>
            </w:rPrChange>
          </w:rPr>
          <w:tab/>
        </w:r>
        <w:r w:rsidRPr="00B85BFE">
          <w:rPr>
            <w:rFonts w:eastAsia="Calibri" w:cstheme="minorHAnsi"/>
            <w:b/>
            <w:bCs/>
            <w:lang w:val="it-IT"/>
            <w:rPrChange w:id="485" w:author="adrse_2@outlook.com" w:date="2023-09-19T15:17:00Z">
              <w:rPr>
                <w:rFonts w:eastAsia="Calibri" w:cstheme="minorHAnsi"/>
                <w:b/>
                <w:bCs/>
                <w:lang w:val="it-IT"/>
              </w:rPr>
            </w:rPrChange>
          </w:rPr>
          <w:tab/>
        </w:r>
        <w:r w:rsidRPr="00B85BFE">
          <w:rPr>
            <w:rFonts w:eastAsia="Calibri" w:cstheme="minorHAnsi"/>
            <w:b/>
            <w:bCs/>
            <w:lang w:val="it-IT"/>
            <w:rPrChange w:id="486" w:author="adrse_2@outlook.com" w:date="2023-09-19T15:17:00Z">
              <w:rPr>
                <w:rFonts w:eastAsia="Calibri" w:cstheme="minorHAnsi"/>
                <w:b/>
                <w:bCs/>
                <w:lang w:val="it-IT"/>
              </w:rPr>
            </w:rPrChange>
          </w:rPr>
          <w:tab/>
        </w:r>
      </w:ins>
    </w:p>
    <w:p w14:paraId="56E0545A" w14:textId="77777777" w:rsidR="001C29FD" w:rsidRPr="00B85BFE" w:rsidRDefault="001C29FD" w:rsidP="001C29FD">
      <w:pPr>
        <w:rPr>
          <w:ins w:id="487" w:author="adrse_2@outlook.com" w:date="2023-09-19T15:15:00Z"/>
          <w:rFonts w:eastAsia="Calibri" w:cstheme="minorHAnsi"/>
          <w:b/>
          <w:bCs/>
          <w:lang w:val="it-IT"/>
          <w:rPrChange w:id="488" w:author="adrse_2@outlook.com" w:date="2023-09-19T15:17:00Z">
            <w:rPr>
              <w:ins w:id="489" w:author="adrse_2@outlook.com" w:date="2023-09-19T15:15:00Z"/>
              <w:rFonts w:eastAsia="Calibri" w:cstheme="minorHAnsi"/>
              <w:b/>
              <w:bCs/>
              <w:lang w:val="it-IT"/>
            </w:rPr>
          </w:rPrChange>
        </w:rPr>
      </w:pPr>
      <w:ins w:id="490" w:author="adrse_2@outlook.com" w:date="2023-09-19T15:15:00Z">
        <w:r w:rsidRPr="00B85BFE">
          <w:rPr>
            <w:rFonts w:eastAsia="Calibri" w:cstheme="minorHAnsi"/>
            <w:b/>
            <w:bCs/>
            <w:lang w:val="it-IT"/>
            <w:rPrChange w:id="491" w:author="adrse_2@outlook.com" w:date="2023-09-19T15:17:00Z">
              <w:rPr>
                <w:rFonts w:eastAsia="Calibri" w:cstheme="minorHAnsi"/>
                <w:b/>
                <w:bCs/>
                <w:lang w:val="it-IT"/>
              </w:rPr>
            </w:rPrChange>
          </w:rPr>
          <w:t>Ofițer verificare achiziții</w:t>
        </w:r>
        <w:r w:rsidRPr="00B85BFE">
          <w:rPr>
            <w:rFonts w:eastAsia="Calibri" w:cstheme="minorHAnsi"/>
            <w:b/>
            <w:bCs/>
            <w:lang w:val="it-IT"/>
            <w:rPrChange w:id="492" w:author="adrse_2@outlook.com" w:date="2023-09-19T15:17:00Z">
              <w:rPr>
                <w:rFonts w:eastAsia="Calibri" w:cstheme="minorHAnsi"/>
                <w:b/>
                <w:bCs/>
                <w:lang w:val="it-IT"/>
              </w:rPr>
            </w:rPrChange>
          </w:rPr>
          <w:tab/>
        </w:r>
      </w:ins>
    </w:p>
    <w:p w14:paraId="7710EE3D" w14:textId="77777777" w:rsidR="001C29FD" w:rsidRPr="00B85BFE" w:rsidRDefault="001C29FD" w:rsidP="001C29FD">
      <w:pPr>
        <w:rPr>
          <w:ins w:id="493" w:author="adrse_2@outlook.com" w:date="2023-09-19T15:15:00Z"/>
          <w:rFonts w:eastAsia="Calibri" w:cstheme="minorHAnsi"/>
          <w:b/>
          <w:bCs/>
          <w:lang w:val="it-IT"/>
          <w:rPrChange w:id="494" w:author="adrse_2@outlook.com" w:date="2023-09-19T15:17:00Z">
            <w:rPr>
              <w:ins w:id="495" w:author="adrse_2@outlook.com" w:date="2023-09-19T15:15:00Z"/>
              <w:rFonts w:eastAsia="Calibri" w:cstheme="minorHAnsi"/>
              <w:b/>
              <w:bCs/>
              <w:lang w:val="it-IT"/>
            </w:rPr>
          </w:rPrChange>
        </w:rPr>
      </w:pPr>
      <w:ins w:id="496" w:author="adrse_2@outlook.com" w:date="2023-09-19T15:15:00Z">
        <w:r w:rsidRPr="00B85BFE">
          <w:rPr>
            <w:rFonts w:eastAsia="Calibri" w:cstheme="minorHAnsi"/>
            <w:b/>
            <w:bCs/>
            <w:lang w:val="it-IT"/>
            <w:rPrChange w:id="497" w:author="adrse_2@outlook.com" w:date="2023-09-19T15:17:00Z">
              <w:rPr>
                <w:rFonts w:eastAsia="Calibri" w:cstheme="minorHAnsi"/>
                <w:b/>
                <w:bCs/>
                <w:lang w:val="it-IT"/>
              </w:rPr>
            </w:rPrChange>
          </w:rPr>
          <w:t>[semnătura]</w:t>
        </w:r>
        <w:r w:rsidRPr="00B85BFE">
          <w:rPr>
            <w:rFonts w:eastAsia="Calibri" w:cstheme="minorHAnsi"/>
            <w:b/>
            <w:bCs/>
            <w:lang w:val="it-IT"/>
            <w:rPrChange w:id="498" w:author="adrse_2@outlook.com" w:date="2023-09-19T15:17:00Z">
              <w:rPr>
                <w:rFonts w:eastAsia="Calibri" w:cstheme="minorHAnsi"/>
                <w:b/>
                <w:bCs/>
                <w:lang w:val="it-IT"/>
              </w:rPr>
            </w:rPrChange>
          </w:rPr>
          <w:tab/>
        </w:r>
        <w:r w:rsidRPr="00B85BFE">
          <w:rPr>
            <w:rFonts w:eastAsia="Calibri" w:cstheme="minorHAnsi"/>
            <w:b/>
            <w:bCs/>
            <w:lang w:val="it-IT"/>
            <w:rPrChange w:id="499" w:author="adrse_2@outlook.com" w:date="2023-09-19T15:17:00Z">
              <w:rPr>
                <w:rFonts w:eastAsia="Calibri" w:cstheme="minorHAnsi"/>
                <w:b/>
                <w:bCs/>
                <w:lang w:val="it-IT"/>
              </w:rPr>
            </w:rPrChange>
          </w:rPr>
          <w:tab/>
        </w:r>
        <w:r w:rsidRPr="00B85BFE">
          <w:rPr>
            <w:rFonts w:eastAsia="Calibri" w:cstheme="minorHAnsi"/>
            <w:b/>
            <w:bCs/>
            <w:lang w:val="it-IT"/>
            <w:rPrChange w:id="500" w:author="adrse_2@outlook.com" w:date="2023-09-19T15:17:00Z">
              <w:rPr>
                <w:rFonts w:eastAsia="Calibri" w:cstheme="minorHAnsi"/>
                <w:b/>
                <w:bCs/>
                <w:lang w:val="it-IT"/>
              </w:rPr>
            </w:rPrChange>
          </w:rPr>
          <w:tab/>
        </w:r>
        <w:r w:rsidRPr="00B85BFE">
          <w:rPr>
            <w:rFonts w:eastAsia="Calibri" w:cstheme="minorHAnsi"/>
            <w:b/>
            <w:bCs/>
            <w:lang w:val="it-IT"/>
            <w:rPrChange w:id="501" w:author="adrse_2@outlook.com" w:date="2023-09-19T15:17:00Z">
              <w:rPr>
                <w:rFonts w:eastAsia="Calibri" w:cstheme="minorHAnsi"/>
                <w:b/>
                <w:bCs/>
                <w:lang w:val="it-IT"/>
              </w:rPr>
            </w:rPrChange>
          </w:rPr>
          <w:tab/>
        </w:r>
        <w:r w:rsidRPr="00B85BFE">
          <w:rPr>
            <w:rFonts w:eastAsia="Calibri" w:cstheme="minorHAnsi"/>
            <w:b/>
            <w:bCs/>
            <w:lang w:val="it-IT"/>
            <w:rPrChange w:id="502" w:author="adrse_2@outlook.com" w:date="2023-09-19T15:17:00Z">
              <w:rPr>
                <w:rFonts w:eastAsia="Calibri" w:cstheme="minorHAnsi"/>
                <w:b/>
                <w:bCs/>
                <w:lang w:val="it-IT"/>
              </w:rPr>
            </w:rPrChange>
          </w:rPr>
          <w:tab/>
        </w:r>
        <w:r w:rsidRPr="00B85BFE">
          <w:rPr>
            <w:rFonts w:eastAsia="Calibri" w:cstheme="minorHAnsi"/>
            <w:b/>
            <w:bCs/>
            <w:lang w:val="it-IT"/>
            <w:rPrChange w:id="503" w:author="adrse_2@outlook.com" w:date="2023-09-19T15:17:00Z">
              <w:rPr>
                <w:rFonts w:eastAsia="Calibri" w:cstheme="minorHAnsi"/>
                <w:b/>
                <w:bCs/>
                <w:lang w:val="it-IT"/>
              </w:rPr>
            </w:rPrChange>
          </w:rPr>
          <w:tab/>
        </w:r>
        <w:r w:rsidRPr="00B85BFE">
          <w:rPr>
            <w:rFonts w:eastAsia="Calibri" w:cstheme="minorHAnsi"/>
            <w:b/>
            <w:bCs/>
            <w:lang w:val="it-IT"/>
            <w:rPrChange w:id="504" w:author="adrse_2@outlook.com" w:date="2023-09-19T15:17:00Z">
              <w:rPr>
                <w:rFonts w:eastAsia="Calibri" w:cstheme="minorHAnsi"/>
                <w:b/>
                <w:bCs/>
                <w:lang w:val="it-IT"/>
              </w:rPr>
            </w:rPrChange>
          </w:rPr>
          <w:tab/>
        </w:r>
        <w:r w:rsidRPr="00B85BFE">
          <w:rPr>
            <w:rFonts w:eastAsia="Calibri" w:cstheme="minorHAnsi"/>
            <w:b/>
            <w:bCs/>
            <w:lang w:val="it-IT"/>
            <w:rPrChange w:id="505" w:author="adrse_2@outlook.com" w:date="2023-09-19T15:17:00Z">
              <w:rPr>
                <w:rFonts w:eastAsia="Calibri" w:cstheme="minorHAnsi"/>
                <w:b/>
                <w:bCs/>
                <w:lang w:val="it-IT"/>
              </w:rPr>
            </w:rPrChange>
          </w:rPr>
          <w:tab/>
        </w:r>
        <w:r w:rsidRPr="00B85BFE">
          <w:rPr>
            <w:rFonts w:eastAsia="Calibri" w:cstheme="minorHAnsi"/>
            <w:b/>
            <w:bCs/>
            <w:lang w:val="it-IT"/>
            <w:rPrChange w:id="506" w:author="adrse_2@outlook.com" w:date="2023-09-19T15:17:00Z">
              <w:rPr>
                <w:rFonts w:eastAsia="Calibri" w:cstheme="minorHAnsi"/>
                <w:b/>
                <w:bCs/>
                <w:lang w:val="it-IT"/>
              </w:rPr>
            </w:rPrChange>
          </w:rPr>
          <w:tab/>
        </w:r>
        <w:r w:rsidRPr="00B85BFE">
          <w:rPr>
            <w:rFonts w:eastAsia="Calibri" w:cstheme="minorHAnsi"/>
            <w:b/>
            <w:bCs/>
            <w:lang w:val="it-IT"/>
            <w:rPrChange w:id="507" w:author="adrse_2@outlook.com" w:date="2023-09-19T15:17:00Z">
              <w:rPr>
                <w:rFonts w:eastAsia="Calibri" w:cstheme="minorHAnsi"/>
                <w:b/>
                <w:bCs/>
                <w:lang w:val="it-IT"/>
              </w:rPr>
            </w:rPrChange>
          </w:rPr>
          <w:tab/>
        </w:r>
        <w:r w:rsidRPr="00B85BFE">
          <w:rPr>
            <w:rFonts w:eastAsia="Calibri" w:cstheme="minorHAnsi"/>
            <w:b/>
            <w:bCs/>
            <w:lang w:val="it-IT"/>
            <w:rPrChange w:id="508" w:author="adrse_2@outlook.com" w:date="2023-09-19T15:17:00Z">
              <w:rPr>
                <w:rFonts w:eastAsia="Calibri" w:cstheme="minorHAnsi"/>
                <w:b/>
                <w:bCs/>
                <w:lang w:val="it-IT"/>
              </w:rPr>
            </w:rPrChange>
          </w:rPr>
          <w:tab/>
        </w:r>
      </w:ins>
    </w:p>
    <w:p w14:paraId="5F90896D" w14:textId="77777777" w:rsidR="001C29FD" w:rsidRPr="00B85BFE" w:rsidRDefault="001C29FD" w:rsidP="001C29FD">
      <w:pPr>
        <w:rPr>
          <w:ins w:id="509" w:author="adrse_2@outlook.com" w:date="2023-09-19T15:15:00Z"/>
          <w:rFonts w:eastAsia="Calibri" w:cstheme="minorHAnsi"/>
          <w:b/>
          <w:bCs/>
          <w:lang w:val="it-IT"/>
          <w:rPrChange w:id="510" w:author="adrse_2@outlook.com" w:date="2023-09-19T15:17:00Z">
            <w:rPr>
              <w:ins w:id="511" w:author="adrse_2@outlook.com" w:date="2023-09-19T15:15:00Z"/>
              <w:rFonts w:eastAsia="Calibri" w:cstheme="minorHAnsi"/>
              <w:b/>
              <w:bCs/>
              <w:lang w:val="it-IT"/>
            </w:rPr>
          </w:rPrChange>
        </w:rPr>
      </w:pPr>
      <w:ins w:id="512" w:author="adrse_2@outlook.com" w:date="2023-09-19T15:15:00Z">
        <w:r w:rsidRPr="00B85BFE">
          <w:rPr>
            <w:rFonts w:eastAsia="Calibri" w:cstheme="minorHAnsi"/>
            <w:b/>
            <w:bCs/>
            <w:lang w:val="it-IT"/>
            <w:rPrChange w:id="513" w:author="adrse_2@outlook.com" w:date="2023-09-19T15:17:00Z">
              <w:rPr>
                <w:rFonts w:eastAsia="Calibri" w:cstheme="minorHAnsi"/>
                <w:b/>
                <w:bCs/>
                <w:lang w:val="it-IT"/>
              </w:rPr>
            </w:rPrChange>
          </w:rPr>
          <w:t>Data:   ……/……/………</w:t>
        </w:r>
      </w:ins>
    </w:p>
    <w:p w14:paraId="4D7865CE" w14:textId="77777777" w:rsidR="001C29FD" w:rsidRPr="00B85BFE" w:rsidRDefault="001C29FD">
      <w:pPr>
        <w:rPr>
          <w:sz w:val="22"/>
          <w:szCs w:val="22"/>
          <w:lang w:val="ro-RO"/>
        </w:rPr>
      </w:pPr>
    </w:p>
    <w:p w14:paraId="571ADB41" w14:textId="318857E4" w:rsidR="00866E27" w:rsidRPr="00B85BFE" w:rsidDel="003C53DE" w:rsidRDefault="00866E27" w:rsidP="008A0D1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del w:id="514" w:author="Nicoleta" w:date="2023-05-22T16:16:00Z"/>
          <w:sz w:val="22"/>
          <w:szCs w:val="22"/>
        </w:rPr>
      </w:pPr>
      <w:r w:rsidRPr="00B85BFE">
        <w:rPr>
          <w:sz w:val="22"/>
          <w:szCs w:val="22"/>
        </w:rPr>
        <w:t> </w:t>
      </w:r>
      <w:r w:rsidRPr="00B85BFE">
        <w:rPr>
          <w:sz w:val="22"/>
          <w:szCs w:val="22"/>
        </w:rPr>
        <w:t> </w:t>
      </w:r>
    </w:p>
    <w:p w14:paraId="56A09148" w14:textId="60906E45" w:rsidR="00142B20" w:rsidRPr="008A0D1B" w:rsidRDefault="00142B20" w:rsidP="003C53DE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/>
          <w:i/>
          <w:sz w:val="22"/>
          <w:szCs w:val="22"/>
          <w:lang w:val="fr-FR"/>
        </w:rPr>
      </w:pPr>
    </w:p>
    <w:sectPr w:rsidR="00142B20" w:rsidRPr="008A0D1B" w:rsidSect="00734D98">
      <w:headerReference w:type="default" r:id="rId12"/>
      <w:footerReference w:type="even" r:id="rId13"/>
      <w:footerReference w:type="default" r:id="rId14"/>
      <w:pgSz w:w="15840" w:h="12240" w:orient="landscape"/>
      <w:pgMar w:top="720" w:right="720" w:bottom="720" w:left="720" w:header="709" w:footer="709" w:gutter="567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9" w:author="Corina Dobre" w:date="2023-02-09T11:15:00Z" w:initials="CD">
    <w:p w14:paraId="097E9F1B" w14:textId="35A7B87B" w:rsidR="0092554E" w:rsidRDefault="0092554E">
      <w:pPr>
        <w:pStyle w:val="CommentText"/>
        <w:rPr>
          <w:lang w:val="pt-PT"/>
        </w:rPr>
      </w:pPr>
      <w:r>
        <w:rPr>
          <w:rStyle w:val="CommentReference"/>
        </w:rPr>
        <w:annotationRef/>
      </w:r>
      <w:r>
        <w:rPr>
          <w:lang w:val="pt-PT"/>
        </w:rPr>
        <w:t>reformulam intrebare:</w:t>
      </w:r>
    </w:p>
    <w:p w14:paraId="36C40E76" w14:textId="65B69D9E" w:rsidR="0092554E" w:rsidRPr="0092554E" w:rsidRDefault="0092554E">
      <w:pPr>
        <w:pStyle w:val="CommentText"/>
        <w:rPr>
          <w:lang w:val="pt-PT"/>
        </w:rPr>
      </w:pPr>
      <w:r>
        <w:rPr>
          <w:lang w:val="pt-PT"/>
        </w:rPr>
        <w:t>Ex. Achizitia directa este prevazuta in contractul de finantare?</w:t>
      </w:r>
    </w:p>
  </w:comment>
  <w:comment w:id="85" w:author="Corina Dobre" w:date="2023-02-09T11:17:00Z" w:initials="CD">
    <w:p w14:paraId="1E2C574E" w14:textId="77777777" w:rsidR="001F2EDA" w:rsidRDefault="001F2EDA">
      <w:pPr>
        <w:pStyle w:val="CommentText"/>
        <w:rPr>
          <w:lang w:val="pt-PT"/>
        </w:rPr>
      </w:pPr>
      <w:r>
        <w:rPr>
          <w:rStyle w:val="CommentReference"/>
        </w:rPr>
        <w:annotationRef/>
      </w:r>
      <w:r w:rsidRPr="001F2EDA">
        <w:rPr>
          <w:lang w:val="pt-PT"/>
        </w:rPr>
        <w:t>Din comentariile urmatoare se intelge c</w:t>
      </w:r>
      <w:r>
        <w:rPr>
          <w:lang w:val="pt-PT"/>
        </w:rPr>
        <w:t xml:space="preserve">a se doreste verificarea achizitiilor directe doar din punctul de vedere al divizarii artificiale. </w:t>
      </w:r>
    </w:p>
    <w:p w14:paraId="2985C7DB" w14:textId="7AE7201A" w:rsidR="001F2EDA" w:rsidRPr="001F2EDA" w:rsidRDefault="00474406">
      <w:pPr>
        <w:pStyle w:val="CommentText"/>
        <w:rPr>
          <w:lang w:val="pt-PT"/>
        </w:rPr>
      </w:pPr>
      <w:r>
        <w:rPr>
          <w:lang w:val="pt-PT"/>
        </w:rPr>
        <w:t>Avand in vedere dublarea pragurilor de achizitie directa si praguri intermediare de derulare, este important sa se faca verificarea achizitiilor directe raportat la toate prevederile legale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6C40E76" w15:done="0"/>
  <w15:commentEx w15:paraId="2985C7D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78F543C" w16cex:dateUtc="2023-02-09T09:15:00Z"/>
  <w16cex:commentExtensible w16cex:durableId="278F54DF" w16cex:dateUtc="2023-02-09T09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6C40E76" w16cid:durableId="278F543C"/>
  <w16cid:commentId w16cid:paraId="2985C7DB" w16cid:durableId="278F54D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D2248" w14:textId="77777777" w:rsidR="00734D98" w:rsidRDefault="00734D98">
      <w:r>
        <w:separator/>
      </w:r>
    </w:p>
  </w:endnote>
  <w:endnote w:type="continuationSeparator" w:id="0">
    <w:p w14:paraId="4F262C48" w14:textId="77777777" w:rsidR="00734D98" w:rsidRDefault="0073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68F48" w14:textId="77777777" w:rsidR="006A4A7F" w:rsidRDefault="006A4A7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33A348" w14:textId="77777777" w:rsidR="006A4A7F" w:rsidRDefault="006A4A7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D3428" w14:textId="4B57B862" w:rsidR="006A4A7F" w:rsidRDefault="006A4A7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A1BB5">
      <w:rPr>
        <w:rStyle w:val="PageNumber"/>
        <w:noProof/>
      </w:rPr>
      <w:t>6</w:t>
    </w:r>
    <w:r>
      <w:rPr>
        <w:rStyle w:val="PageNumber"/>
      </w:rPr>
      <w:fldChar w:fldCharType="end"/>
    </w:r>
  </w:p>
  <w:p w14:paraId="0536C7D7" w14:textId="77777777" w:rsidR="006A4A7F" w:rsidRDefault="006A4A7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8630C" w14:textId="77777777" w:rsidR="00734D98" w:rsidRDefault="00734D98">
      <w:r>
        <w:separator/>
      </w:r>
    </w:p>
  </w:footnote>
  <w:footnote w:type="continuationSeparator" w:id="0">
    <w:p w14:paraId="04DD2A24" w14:textId="77777777" w:rsidR="00734D98" w:rsidRDefault="00734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D555B" w14:textId="5DDF9585" w:rsidR="001E5D5D" w:rsidRDefault="001E5D5D">
    <w:pPr>
      <w:pStyle w:val="Header"/>
    </w:pPr>
    <w:ins w:id="515" w:author="Nicoleta" w:date="2023-05-22T15:58:00Z">
      <w:r>
        <w:rPr>
          <w:noProof/>
        </w:rPr>
        <w:drawing>
          <wp:anchor distT="0" distB="0" distL="114300" distR="114300" simplePos="0" relativeHeight="251658240" behindDoc="0" locked="0" layoutInCell="1" allowOverlap="1" wp14:anchorId="1998346B" wp14:editId="75C25A70">
            <wp:simplePos x="819150" y="447675"/>
            <wp:positionH relativeFrom="margin">
              <wp:align>center</wp:align>
            </wp:positionH>
            <wp:positionV relativeFrom="margin">
              <wp:align>top</wp:align>
            </wp:positionV>
            <wp:extent cx="5771515" cy="638175"/>
            <wp:effectExtent l="0" t="0" r="635" b="9525"/>
            <wp:wrapSquare wrapText="bothSides"/>
            <wp:docPr id="65251529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62508"/>
    <w:multiLevelType w:val="multilevel"/>
    <w:tmpl w:val="B2502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F112B84"/>
    <w:multiLevelType w:val="hybridMultilevel"/>
    <w:tmpl w:val="EBE665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33D34"/>
    <w:multiLevelType w:val="hybridMultilevel"/>
    <w:tmpl w:val="575CDCB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67ABB"/>
    <w:multiLevelType w:val="hybridMultilevel"/>
    <w:tmpl w:val="05A287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A8657B"/>
    <w:multiLevelType w:val="hybridMultilevel"/>
    <w:tmpl w:val="5CFED8D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1E7449"/>
    <w:multiLevelType w:val="hybridMultilevel"/>
    <w:tmpl w:val="DC8EB2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871C9E"/>
    <w:multiLevelType w:val="hybridMultilevel"/>
    <w:tmpl w:val="4DD41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A41CC1"/>
    <w:multiLevelType w:val="hybridMultilevel"/>
    <w:tmpl w:val="75140A6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433CED"/>
    <w:multiLevelType w:val="hybridMultilevel"/>
    <w:tmpl w:val="99C82D46"/>
    <w:lvl w:ilvl="0" w:tplc="61788E18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8527EA"/>
    <w:multiLevelType w:val="hybridMultilevel"/>
    <w:tmpl w:val="669609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0C5F93"/>
    <w:multiLevelType w:val="hybridMultilevel"/>
    <w:tmpl w:val="94608EA4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70B0D59"/>
    <w:multiLevelType w:val="multilevel"/>
    <w:tmpl w:val="B2502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571D4A4A"/>
    <w:multiLevelType w:val="hybridMultilevel"/>
    <w:tmpl w:val="61DA3E78"/>
    <w:lvl w:ilvl="0" w:tplc="15F8503C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3" w15:restartNumberingAfterBreak="0">
    <w:nsid w:val="5BC5602A"/>
    <w:multiLevelType w:val="hybridMultilevel"/>
    <w:tmpl w:val="ABCE6FFE"/>
    <w:lvl w:ilvl="0" w:tplc="8F901EA2">
      <w:start w:val="1"/>
      <w:numFmt w:val="decimal"/>
      <w:lvlText w:val="%1"/>
      <w:lvlJc w:val="left"/>
      <w:pPr>
        <w:tabs>
          <w:tab w:val="num" w:pos="3120"/>
        </w:tabs>
        <w:ind w:left="3120" w:hanging="360"/>
      </w:pPr>
      <w:rPr>
        <w:rFonts w:ascii="Times New Roman" w:hAnsi="Times New Roman" w:cs="Arial" w:hint="default"/>
        <w:b w:val="0"/>
        <w:i w:val="0"/>
        <w:sz w:val="24"/>
        <w:szCs w:val="24"/>
        <w:u w:val="none"/>
      </w:rPr>
    </w:lvl>
    <w:lvl w:ilvl="1" w:tplc="6BAAD8CA">
      <w:start w:val="1"/>
      <w:numFmt w:val="decimal"/>
      <w:lvlText w:val="(%2)"/>
      <w:lvlJc w:val="left"/>
      <w:pPr>
        <w:tabs>
          <w:tab w:val="num" w:pos="816"/>
        </w:tabs>
        <w:ind w:left="816" w:hanging="390"/>
      </w:pPr>
      <w:rPr>
        <w:rFonts w:hint="default"/>
        <w:b w:val="0"/>
        <w:i w:val="0"/>
        <w:sz w:val="24"/>
        <w:szCs w:val="24"/>
        <w:u w:val="none"/>
      </w:rPr>
    </w:lvl>
    <w:lvl w:ilvl="2" w:tplc="DA601B80">
      <w:start w:val="1"/>
      <w:numFmt w:val="decimal"/>
      <w:lvlText w:val="%3"/>
      <w:lvlJc w:val="left"/>
      <w:pPr>
        <w:tabs>
          <w:tab w:val="num" w:pos="3240"/>
        </w:tabs>
        <w:ind w:left="3240" w:hanging="360"/>
      </w:pPr>
      <w:rPr>
        <w:rFonts w:ascii="Times New Roman" w:hAnsi="Times New Roman" w:cs="Arial" w:hint="default"/>
        <w:b w:val="0"/>
        <w:i w:val="0"/>
        <w:color w:val="auto"/>
        <w:sz w:val="24"/>
        <w:szCs w:val="24"/>
        <w:u w:val="none"/>
      </w:rPr>
    </w:lvl>
    <w:lvl w:ilvl="3" w:tplc="C4A6D006">
      <w:start w:val="1"/>
      <w:numFmt w:val="lowerLetter"/>
      <w:lvlText w:val="%4)"/>
      <w:lvlJc w:val="left"/>
      <w:pPr>
        <w:tabs>
          <w:tab w:val="num" w:pos="3780"/>
        </w:tabs>
        <w:ind w:left="3780" w:hanging="360"/>
      </w:pPr>
      <w:rPr>
        <w:rFonts w:hint="default"/>
        <w:b w:val="0"/>
        <w:i w:val="0"/>
        <w:sz w:val="24"/>
        <w:szCs w:val="24"/>
        <w:u w:val="none"/>
      </w:rPr>
    </w:lvl>
    <w:lvl w:ilvl="4" w:tplc="0E82F13E">
      <w:start w:val="1"/>
      <w:numFmt w:val="lowerLetter"/>
      <w:lvlText w:val="(%5)"/>
      <w:lvlJc w:val="left"/>
      <w:pPr>
        <w:ind w:left="45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4" w15:restartNumberingAfterBreak="0">
    <w:nsid w:val="6C3C0E01"/>
    <w:multiLevelType w:val="hybridMultilevel"/>
    <w:tmpl w:val="71F4117A"/>
    <w:lvl w:ilvl="0" w:tplc="F534812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DA08FA"/>
    <w:multiLevelType w:val="multilevel"/>
    <w:tmpl w:val="C89C98C0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num w:numId="1" w16cid:durableId="2106463020">
    <w:abstractNumId w:val="1"/>
  </w:num>
  <w:num w:numId="2" w16cid:durableId="1127968026">
    <w:abstractNumId w:val="5"/>
  </w:num>
  <w:num w:numId="3" w16cid:durableId="414547269">
    <w:abstractNumId w:val="4"/>
  </w:num>
  <w:num w:numId="4" w16cid:durableId="1494953827">
    <w:abstractNumId w:val="2"/>
  </w:num>
  <w:num w:numId="5" w16cid:durableId="1608610901">
    <w:abstractNumId w:val="6"/>
  </w:num>
  <w:num w:numId="6" w16cid:durableId="847713198">
    <w:abstractNumId w:val="3"/>
  </w:num>
  <w:num w:numId="7" w16cid:durableId="1322271596">
    <w:abstractNumId w:val="10"/>
  </w:num>
  <w:num w:numId="8" w16cid:durableId="1304196789">
    <w:abstractNumId w:val="14"/>
  </w:num>
  <w:num w:numId="9" w16cid:durableId="1106462967">
    <w:abstractNumId w:val="7"/>
  </w:num>
  <w:num w:numId="10" w16cid:durableId="1025793951">
    <w:abstractNumId w:val="9"/>
  </w:num>
  <w:num w:numId="11" w16cid:durableId="371460652">
    <w:abstractNumId w:val="15"/>
  </w:num>
  <w:num w:numId="12" w16cid:durableId="644773957">
    <w:abstractNumId w:val="12"/>
  </w:num>
  <w:num w:numId="13" w16cid:durableId="943878340">
    <w:abstractNumId w:val="13"/>
  </w:num>
  <w:num w:numId="14" w16cid:durableId="2298459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49143098">
    <w:abstractNumId w:val="11"/>
  </w:num>
  <w:num w:numId="16" w16cid:durableId="1809393079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icoleta">
    <w15:presenceInfo w15:providerId="None" w15:userId="Nicoleta"/>
  </w15:person>
  <w15:person w15:author="adrse_2@outlook.com">
    <w15:presenceInfo w15:providerId="Windows Live" w15:userId="c1b4b738e3a6010f"/>
  </w15:person>
  <w15:person w15:author="Ana V">
    <w15:presenceInfo w15:providerId="None" w15:userId="Ana V"/>
  </w15:person>
  <w15:person w15:author="Corina Dobre">
    <w15:presenceInfo w15:providerId="None" w15:userId="Corina Dobr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196"/>
    <w:rsid w:val="0001170D"/>
    <w:rsid w:val="00011BA4"/>
    <w:rsid w:val="000145AA"/>
    <w:rsid w:val="0001628A"/>
    <w:rsid w:val="00022EF5"/>
    <w:rsid w:val="00034FD9"/>
    <w:rsid w:val="00040341"/>
    <w:rsid w:val="00040508"/>
    <w:rsid w:val="00043811"/>
    <w:rsid w:val="000575AF"/>
    <w:rsid w:val="000625C8"/>
    <w:rsid w:val="00064488"/>
    <w:rsid w:val="00065EB1"/>
    <w:rsid w:val="00070AFD"/>
    <w:rsid w:val="00071C32"/>
    <w:rsid w:val="00074842"/>
    <w:rsid w:val="0007635D"/>
    <w:rsid w:val="00077819"/>
    <w:rsid w:val="00077F05"/>
    <w:rsid w:val="000815B2"/>
    <w:rsid w:val="00082E26"/>
    <w:rsid w:val="000861CD"/>
    <w:rsid w:val="00092571"/>
    <w:rsid w:val="00096EAE"/>
    <w:rsid w:val="000A3D41"/>
    <w:rsid w:val="000A6068"/>
    <w:rsid w:val="000B1BB1"/>
    <w:rsid w:val="000B3953"/>
    <w:rsid w:val="000B72FB"/>
    <w:rsid w:val="000C0134"/>
    <w:rsid w:val="000C0C21"/>
    <w:rsid w:val="000C43A1"/>
    <w:rsid w:val="000C5B06"/>
    <w:rsid w:val="000C5C5B"/>
    <w:rsid w:val="000F1DEA"/>
    <w:rsid w:val="000F2F8F"/>
    <w:rsid w:val="000F3231"/>
    <w:rsid w:val="000F3EDE"/>
    <w:rsid w:val="000F674E"/>
    <w:rsid w:val="00102B29"/>
    <w:rsid w:val="001101A3"/>
    <w:rsid w:val="00125B41"/>
    <w:rsid w:val="00125F25"/>
    <w:rsid w:val="0013296A"/>
    <w:rsid w:val="001347FC"/>
    <w:rsid w:val="00137833"/>
    <w:rsid w:val="00137EEC"/>
    <w:rsid w:val="00141535"/>
    <w:rsid w:val="00142B20"/>
    <w:rsid w:val="00143722"/>
    <w:rsid w:val="001464E8"/>
    <w:rsid w:val="00154D23"/>
    <w:rsid w:val="00161036"/>
    <w:rsid w:val="0017041B"/>
    <w:rsid w:val="00174135"/>
    <w:rsid w:val="00176F02"/>
    <w:rsid w:val="00177A38"/>
    <w:rsid w:val="00183BBA"/>
    <w:rsid w:val="0018666A"/>
    <w:rsid w:val="00187B82"/>
    <w:rsid w:val="001A0458"/>
    <w:rsid w:val="001A3D13"/>
    <w:rsid w:val="001B0260"/>
    <w:rsid w:val="001C1A87"/>
    <w:rsid w:val="001C275E"/>
    <w:rsid w:val="001C29FD"/>
    <w:rsid w:val="001C3364"/>
    <w:rsid w:val="001D11BA"/>
    <w:rsid w:val="001D2600"/>
    <w:rsid w:val="001D5E6E"/>
    <w:rsid w:val="001E4BA2"/>
    <w:rsid w:val="001E5D5D"/>
    <w:rsid w:val="001F0B5E"/>
    <w:rsid w:val="001F2EDA"/>
    <w:rsid w:val="00201B60"/>
    <w:rsid w:val="00203792"/>
    <w:rsid w:val="002149BE"/>
    <w:rsid w:val="002176D1"/>
    <w:rsid w:val="00217FA2"/>
    <w:rsid w:val="00220951"/>
    <w:rsid w:val="002232D5"/>
    <w:rsid w:val="002252D2"/>
    <w:rsid w:val="0023787F"/>
    <w:rsid w:val="00237A65"/>
    <w:rsid w:val="00240609"/>
    <w:rsid w:val="002409A1"/>
    <w:rsid w:val="00240C03"/>
    <w:rsid w:val="00240D4A"/>
    <w:rsid w:val="002446F1"/>
    <w:rsid w:val="002464B5"/>
    <w:rsid w:val="00251AE5"/>
    <w:rsid w:val="00254CF6"/>
    <w:rsid w:val="0025691B"/>
    <w:rsid w:val="00266DFD"/>
    <w:rsid w:val="00275FD8"/>
    <w:rsid w:val="00282384"/>
    <w:rsid w:val="00283AAF"/>
    <w:rsid w:val="00286B44"/>
    <w:rsid w:val="00287705"/>
    <w:rsid w:val="00297CAC"/>
    <w:rsid w:val="002A5AB1"/>
    <w:rsid w:val="002B2EAD"/>
    <w:rsid w:val="002C2599"/>
    <w:rsid w:val="002D18F6"/>
    <w:rsid w:val="002D3619"/>
    <w:rsid w:val="002D6678"/>
    <w:rsid w:val="002D6BE4"/>
    <w:rsid w:val="002D7E91"/>
    <w:rsid w:val="002E0C15"/>
    <w:rsid w:val="002E14CC"/>
    <w:rsid w:val="002F173C"/>
    <w:rsid w:val="002F2D67"/>
    <w:rsid w:val="002F5B2A"/>
    <w:rsid w:val="00313CEA"/>
    <w:rsid w:val="0031531C"/>
    <w:rsid w:val="00316FB8"/>
    <w:rsid w:val="003272C1"/>
    <w:rsid w:val="00332CAD"/>
    <w:rsid w:val="00337EB6"/>
    <w:rsid w:val="00340495"/>
    <w:rsid w:val="00346DF8"/>
    <w:rsid w:val="00350201"/>
    <w:rsid w:val="00352196"/>
    <w:rsid w:val="003542D6"/>
    <w:rsid w:val="0035431B"/>
    <w:rsid w:val="00360967"/>
    <w:rsid w:val="003714F9"/>
    <w:rsid w:val="00375FA8"/>
    <w:rsid w:val="00385312"/>
    <w:rsid w:val="003870F7"/>
    <w:rsid w:val="003A50E6"/>
    <w:rsid w:val="003A69BA"/>
    <w:rsid w:val="003A6A19"/>
    <w:rsid w:val="003B3945"/>
    <w:rsid w:val="003B5395"/>
    <w:rsid w:val="003C0BC7"/>
    <w:rsid w:val="003C53DE"/>
    <w:rsid w:val="003C5681"/>
    <w:rsid w:val="003D13A2"/>
    <w:rsid w:val="003D436B"/>
    <w:rsid w:val="003E4742"/>
    <w:rsid w:val="00406FB6"/>
    <w:rsid w:val="00422A9E"/>
    <w:rsid w:val="004239D2"/>
    <w:rsid w:val="00424211"/>
    <w:rsid w:val="0042682F"/>
    <w:rsid w:val="00431161"/>
    <w:rsid w:val="00444759"/>
    <w:rsid w:val="00453ADE"/>
    <w:rsid w:val="004552CE"/>
    <w:rsid w:val="004665BD"/>
    <w:rsid w:val="00466987"/>
    <w:rsid w:val="004679C6"/>
    <w:rsid w:val="00470423"/>
    <w:rsid w:val="00474406"/>
    <w:rsid w:val="00483188"/>
    <w:rsid w:val="004934C0"/>
    <w:rsid w:val="004A533D"/>
    <w:rsid w:val="004B195B"/>
    <w:rsid w:val="004B2EB1"/>
    <w:rsid w:val="004B716A"/>
    <w:rsid w:val="004D3554"/>
    <w:rsid w:val="004D3AD4"/>
    <w:rsid w:val="004D550E"/>
    <w:rsid w:val="004E0A4F"/>
    <w:rsid w:val="004E4662"/>
    <w:rsid w:val="004F1C10"/>
    <w:rsid w:val="00510AD8"/>
    <w:rsid w:val="005117FA"/>
    <w:rsid w:val="00511D03"/>
    <w:rsid w:val="005153BF"/>
    <w:rsid w:val="0052126B"/>
    <w:rsid w:val="00521AAD"/>
    <w:rsid w:val="00526772"/>
    <w:rsid w:val="005270A2"/>
    <w:rsid w:val="00527D48"/>
    <w:rsid w:val="00530686"/>
    <w:rsid w:val="005315BF"/>
    <w:rsid w:val="00534E39"/>
    <w:rsid w:val="00536B5F"/>
    <w:rsid w:val="005476BB"/>
    <w:rsid w:val="0054795C"/>
    <w:rsid w:val="00552385"/>
    <w:rsid w:val="005614EE"/>
    <w:rsid w:val="00562732"/>
    <w:rsid w:val="00566523"/>
    <w:rsid w:val="00566888"/>
    <w:rsid w:val="0057166E"/>
    <w:rsid w:val="00594148"/>
    <w:rsid w:val="005950E4"/>
    <w:rsid w:val="005A0C78"/>
    <w:rsid w:val="005A54BA"/>
    <w:rsid w:val="005B33E7"/>
    <w:rsid w:val="005B6110"/>
    <w:rsid w:val="005B69F1"/>
    <w:rsid w:val="005C770E"/>
    <w:rsid w:val="005D05EF"/>
    <w:rsid w:val="005D1651"/>
    <w:rsid w:val="005E0FD0"/>
    <w:rsid w:val="005E1210"/>
    <w:rsid w:val="005E51F8"/>
    <w:rsid w:val="005E5872"/>
    <w:rsid w:val="005E7471"/>
    <w:rsid w:val="005F01A1"/>
    <w:rsid w:val="005F5624"/>
    <w:rsid w:val="005F6EFE"/>
    <w:rsid w:val="006009CE"/>
    <w:rsid w:val="0060357A"/>
    <w:rsid w:val="006066AB"/>
    <w:rsid w:val="006205E2"/>
    <w:rsid w:val="00621DE6"/>
    <w:rsid w:val="00636225"/>
    <w:rsid w:val="00637C3B"/>
    <w:rsid w:val="006408B3"/>
    <w:rsid w:val="00641CC1"/>
    <w:rsid w:val="00643456"/>
    <w:rsid w:val="006437D0"/>
    <w:rsid w:val="0065155E"/>
    <w:rsid w:val="00651561"/>
    <w:rsid w:val="006604F2"/>
    <w:rsid w:val="00660D76"/>
    <w:rsid w:val="00662232"/>
    <w:rsid w:val="00666CC9"/>
    <w:rsid w:val="0067229F"/>
    <w:rsid w:val="006744C9"/>
    <w:rsid w:val="006825A8"/>
    <w:rsid w:val="00686B2C"/>
    <w:rsid w:val="00691AE5"/>
    <w:rsid w:val="00692296"/>
    <w:rsid w:val="00693E41"/>
    <w:rsid w:val="006951D7"/>
    <w:rsid w:val="00696481"/>
    <w:rsid w:val="006A3EC2"/>
    <w:rsid w:val="006A4A7F"/>
    <w:rsid w:val="006B1B32"/>
    <w:rsid w:val="006B23AF"/>
    <w:rsid w:val="006B57AB"/>
    <w:rsid w:val="006B73E1"/>
    <w:rsid w:val="006C2765"/>
    <w:rsid w:val="006E4F5B"/>
    <w:rsid w:val="006E6C9C"/>
    <w:rsid w:val="006F08E9"/>
    <w:rsid w:val="00700D37"/>
    <w:rsid w:val="00703281"/>
    <w:rsid w:val="007038C8"/>
    <w:rsid w:val="0070736B"/>
    <w:rsid w:val="0071088A"/>
    <w:rsid w:val="00715794"/>
    <w:rsid w:val="007157CC"/>
    <w:rsid w:val="00717383"/>
    <w:rsid w:val="00717A66"/>
    <w:rsid w:val="007266DD"/>
    <w:rsid w:val="00727F4C"/>
    <w:rsid w:val="00734D98"/>
    <w:rsid w:val="00751E2F"/>
    <w:rsid w:val="0075667A"/>
    <w:rsid w:val="007612F9"/>
    <w:rsid w:val="00761604"/>
    <w:rsid w:val="00767D95"/>
    <w:rsid w:val="00774F9D"/>
    <w:rsid w:val="00780B79"/>
    <w:rsid w:val="00780F8D"/>
    <w:rsid w:val="00781DBC"/>
    <w:rsid w:val="0078242E"/>
    <w:rsid w:val="00786375"/>
    <w:rsid w:val="00790E23"/>
    <w:rsid w:val="0079375F"/>
    <w:rsid w:val="00796E16"/>
    <w:rsid w:val="007A182F"/>
    <w:rsid w:val="007A4790"/>
    <w:rsid w:val="007B6091"/>
    <w:rsid w:val="007C541D"/>
    <w:rsid w:val="007C59F0"/>
    <w:rsid w:val="007D2692"/>
    <w:rsid w:val="007D4E10"/>
    <w:rsid w:val="007E7D01"/>
    <w:rsid w:val="007F07BC"/>
    <w:rsid w:val="007F266A"/>
    <w:rsid w:val="007F28C4"/>
    <w:rsid w:val="007F78A7"/>
    <w:rsid w:val="007F7D45"/>
    <w:rsid w:val="0081025D"/>
    <w:rsid w:val="00813A4D"/>
    <w:rsid w:val="00815902"/>
    <w:rsid w:val="00815BA1"/>
    <w:rsid w:val="00823421"/>
    <w:rsid w:val="008272F1"/>
    <w:rsid w:val="00831D0F"/>
    <w:rsid w:val="00832641"/>
    <w:rsid w:val="0083680B"/>
    <w:rsid w:val="00842EBB"/>
    <w:rsid w:val="00845E4B"/>
    <w:rsid w:val="008460DD"/>
    <w:rsid w:val="00847FB3"/>
    <w:rsid w:val="008541B9"/>
    <w:rsid w:val="008628BB"/>
    <w:rsid w:val="00866E27"/>
    <w:rsid w:val="00876713"/>
    <w:rsid w:val="00890D06"/>
    <w:rsid w:val="008913F3"/>
    <w:rsid w:val="00893DEA"/>
    <w:rsid w:val="008A0D1B"/>
    <w:rsid w:val="008A1A58"/>
    <w:rsid w:val="008A3BC4"/>
    <w:rsid w:val="008A5213"/>
    <w:rsid w:val="008A57CF"/>
    <w:rsid w:val="008B4F66"/>
    <w:rsid w:val="008B5016"/>
    <w:rsid w:val="008C3BA4"/>
    <w:rsid w:val="008C4D23"/>
    <w:rsid w:val="008C686D"/>
    <w:rsid w:val="008E29BE"/>
    <w:rsid w:val="008E5E28"/>
    <w:rsid w:val="008E6EDE"/>
    <w:rsid w:val="008E7136"/>
    <w:rsid w:val="008F071A"/>
    <w:rsid w:val="008F2646"/>
    <w:rsid w:val="008F3B58"/>
    <w:rsid w:val="008F4561"/>
    <w:rsid w:val="008F778B"/>
    <w:rsid w:val="009034FB"/>
    <w:rsid w:val="00905F8F"/>
    <w:rsid w:val="00920B14"/>
    <w:rsid w:val="009212DC"/>
    <w:rsid w:val="009217D9"/>
    <w:rsid w:val="00922341"/>
    <w:rsid w:val="00922DA1"/>
    <w:rsid w:val="0092554E"/>
    <w:rsid w:val="00935D08"/>
    <w:rsid w:val="00937D1F"/>
    <w:rsid w:val="00940FBE"/>
    <w:rsid w:val="009415E5"/>
    <w:rsid w:val="00941601"/>
    <w:rsid w:val="0094317E"/>
    <w:rsid w:val="00947888"/>
    <w:rsid w:val="009506BD"/>
    <w:rsid w:val="00951762"/>
    <w:rsid w:val="00953960"/>
    <w:rsid w:val="00960AEB"/>
    <w:rsid w:val="00961DE5"/>
    <w:rsid w:val="009624DB"/>
    <w:rsid w:val="00967B80"/>
    <w:rsid w:val="009723C8"/>
    <w:rsid w:val="009727E2"/>
    <w:rsid w:val="0098075D"/>
    <w:rsid w:val="00982CAB"/>
    <w:rsid w:val="009835F9"/>
    <w:rsid w:val="009868D7"/>
    <w:rsid w:val="00995921"/>
    <w:rsid w:val="009A32DF"/>
    <w:rsid w:val="009A3554"/>
    <w:rsid w:val="009A632C"/>
    <w:rsid w:val="009B1564"/>
    <w:rsid w:val="009C3802"/>
    <w:rsid w:val="009C55E7"/>
    <w:rsid w:val="009D144B"/>
    <w:rsid w:val="009D47C6"/>
    <w:rsid w:val="009D4ECE"/>
    <w:rsid w:val="009D57A1"/>
    <w:rsid w:val="009D75F9"/>
    <w:rsid w:val="009E68E2"/>
    <w:rsid w:val="009F24DC"/>
    <w:rsid w:val="009F6EC2"/>
    <w:rsid w:val="00A12B66"/>
    <w:rsid w:val="00A1377F"/>
    <w:rsid w:val="00A217AC"/>
    <w:rsid w:val="00A271B4"/>
    <w:rsid w:val="00A33E0D"/>
    <w:rsid w:val="00A354E3"/>
    <w:rsid w:val="00A44EBB"/>
    <w:rsid w:val="00A62DCA"/>
    <w:rsid w:val="00A66FF5"/>
    <w:rsid w:val="00A72D3F"/>
    <w:rsid w:val="00A803A4"/>
    <w:rsid w:val="00A86478"/>
    <w:rsid w:val="00A94CEB"/>
    <w:rsid w:val="00AA2386"/>
    <w:rsid w:val="00AA2C11"/>
    <w:rsid w:val="00AA6596"/>
    <w:rsid w:val="00AB2441"/>
    <w:rsid w:val="00AC091E"/>
    <w:rsid w:val="00AD09E3"/>
    <w:rsid w:val="00AD1718"/>
    <w:rsid w:val="00AD3987"/>
    <w:rsid w:val="00AE0070"/>
    <w:rsid w:val="00AE0428"/>
    <w:rsid w:val="00AE245A"/>
    <w:rsid w:val="00AE2DCA"/>
    <w:rsid w:val="00AE6D29"/>
    <w:rsid w:val="00AF3103"/>
    <w:rsid w:val="00B06C93"/>
    <w:rsid w:val="00B23D4D"/>
    <w:rsid w:val="00B25264"/>
    <w:rsid w:val="00B3587F"/>
    <w:rsid w:val="00B37CF7"/>
    <w:rsid w:val="00B404A0"/>
    <w:rsid w:val="00B416E6"/>
    <w:rsid w:val="00B417DF"/>
    <w:rsid w:val="00B43ECB"/>
    <w:rsid w:val="00B46FC4"/>
    <w:rsid w:val="00B51A26"/>
    <w:rsid w:val="00B522C4"/>
    <w:rsid w:val="00B53FA3"/>
    <w:rsid w:val="00B64D1E"/>
    <w:rsid w:val="00B67C59"/>
    <w:rsid w:val="00B67E10"/>
    <w:rsid w:val="00B7546E"/>
    <w:rsid w:val="00B764DE"/>
    <w:rsid w:val="00B81929"/>
    <w:rsid w:val="00B81ED8"/>
    <w:rsid w:val="00B83EA0"/>
    <w:rsid w:val="00B85BFE"/>
    <w:rsid w:val="00B86ABB"/>
    <w:rsid w:val="00B93BC4"/>
    <w:rsid w:val="00B93BF3"/>
    <w:rsid w:val="00B952DB"/>
    <w:rsid w:val="00BA3474"/>
    <w:rsid w:val="00BB316D"/>
    <w:rsid w:val="00BB5B9B"/>
    <w:rsid w:val="00BB7102"/>
    <w:rsid w:val="00BB7D51"/>
    <w:rsid w:val="00BC07DE"/>
    <w:rsid w:val="00BC3339"/>
    <w:rsid w:val="00BC59E0"/>
    <w:rsid w:val="00BC619E"/>
    <w:rsid w:val="00BD012C"/>
    <w:rsid w:val="00BE0CA4"/>
    <w:rsid w:val="00BE3378"/>
    <w:rsid w:val="00BE7B4D"/>
    <w:rsid w:val="00BF35C0"/>
    <w:rsid w:val="00BF508C"/>
    <w:rsid w:val="00C01F87"/>
    <w:rsid w:val="00C1051C"/>
    <w:rsid w:val="00C11033"/>
    <w:rsid w:val="00C16EE6"/>
    <w:rsid w:val="00C20196"/>
    <w:rsid w:val="00C24EE7"/>
    <w:rsid w:val="00C34A29"/>
    <w:rsid w:val="00C51BD4"/>
    <w:rsid w:val="00C62389"/>
    <w:rsid w:val="00C714CF"/>
    <w:rsid w:val="00C748DC"/>
    <w:rsid w:val="00C75070"/>
    <w:rsid w:val="00C8042D"/>
    <w:rsid w:val="00C870AA"/>
    <w:rsid w:val="00C92109"/>
    <w:rsid w:val="00C928B6"/>
    <w:rsid w:val="00C93348"/>
    <w:rsid w:val="00C96006"/>
    <w:rsid w:val="00C973C9"/>
    <w:rsid w:val="00CA02BD"/>
    <w:rsid w:val="00CA14CB"/>
    <w:rsid w:val="00CA1BB5"/>
    <w:rsid w:val="00CA317F"/>
    <w:rsid w:val="00CA36D1"/>
    <w:rsid w:val="00CA4FE2"/>
    <w:rsid w:val="00CA6F01"/>
    <w:rsid w:val="00CA780F"/>
    <w:rsid w:val="00CA7F8F"/>
    <w:rsid w:val="00CB38AF"/>
    <w:rsid w:val="00CB3B38"/>
    <w:rsid w:val="00CB67A7"/>
    <w:rsid w:val="00CB78DF"/>
    <w:rsid w:val="00CD7E4F"/>
    <w:rsid w:val="00CE3718"/>
    <w:rsid w:val="00D00B9F"/>
    <w:rsid w:val="00D102E3"/>
    <w:rsid w:val="00D1228F"/>
    <w:rsid w:val="00D17ABF"/>
    <w:rsid w:val="00D17F1A"/>
    <w:rsid w:val="00D24C67"/>
    <w:rsid w:val="00D262B3"/>
    <w:rsid w:val="00D308B3"/>
    <w:rsid w:val="00D448A7"/>
    <w:rsid w:val="00D45186"/>
    <w:rsid w:val="00D628DF"/>
    <w:rsid w:val="00D67D05"/>
    <w:rsid w:val="00D80DBE"/>
    <w:rsid w:val="00D8123B"/>
    <w:rsid w:val="00D8205C"/>
    <w:rsid w:val="00D82A5F"/>
    <w:rsid w:val="00D912C8"/>
    <w:rsid w:val="00D93E65"/>
    <w:rsid w:val="00D96772"/>
    <w:rsid w:val="00DA39DE"/>
    <w:rsid w:val="00DA783E"/>
    <w:rsid w:val="00DB2156"/>
    <w:rsid w:val="00DC0E56"/>
    <w:rsid w:val="00DC6723"/>
    <w:rsid w:val="00DD06F1"/>
    <w:rsid w:val="00DD6196"/>
    <w:rsid w:val="00DD6CD5"/>
    <w:rsid w:val="00DE387E"/>
    <w:rsid w:val="00DE5BD4"/>
    <w:rsid w:val="00DE6D63"/>
    <w:rsid w:val="00DE70D5"/>
    <w:rsid w:val="00DE754C"/>
    <w:rsid w:val="00DF5DB4"/>
    <w:rsid w:val="00E112B8"/>
    <w:rsid w:val="00E14CF0"/>
    <w:rsid w:val="00E172A3"/>
    <w:rsid w:val="00E24341"/>
    <w:rsid w:val="00E25E30"/>
    <w:rsid w:val="00E306BB"/>
    <w:rsid w:val="00E30F34"/>
    <w:rsid w:val="00E320F1"/>
    <w:rsid w:val="00E3270D"/>
    <w:rsid w:val="00E3312A"/>
    <w:rsid w:val="00E37153"/>
    <w:rsid w:val="00E5351A"/>
    <w:rsid w:val="00E63732"/>
    <w:rsid w:val="00E65B93"/>
    <w:rsid w:val="00E65EDC"/>
    <w:rsid w:val="00E709E0"/>
    <w:rsid w:val="00E723A7"/>
    <w:rsid w:val="00E73BBB"/>
    <w:rsid w:val="00E761BE"/>
    <w:rsid w:val="00E764C9"/>
    <w:rsid w:val="00E80C9F"/>
    <w:rsid w:val="00E80E6A"/>
    <w:rsid w:val="00E8593A"/>
    <w:rsid w:val="00E93090"/>
    <w:rsid w:val="00E95C54"/>
    <w:rsid w:val="00E95F1E"/>
    <w:rsid w:val="00E972CB"/>
    <w:rsid w:val="00EA49B6"/>
    <w:rsid w:val="00EA5CCC"/>
    <w:rsid w:val="00EC047A"/>
    <w:rsid w:val="00EC343F"/>
    <w:rsid w:val="00EC3571"/>
    <w:rsid w:val="00EC5AA2"/>
    <w:rsid w:val="00EE074A"/>
    <w:rsid w:val="00EE3A60"/>
    <w:rsid w:val="00EE59F4"/>
    <w:rsid w:val="00EF012C"/>
    <w:rsid w:val="00EF26A5"/>
    <w:rsid w:val="00EF386E"/>
    <w:rsid w:val="00F007F4"/>
    <w:rsid w:val="00F046CF"/>
    <w:rsid w:val="00F0487B"/>
    <w:rsid w:val="00F0490E"/>
    <w:rsid w:val="00F05448"/>
    <w:rsid w:val="00F1022F"/>
    <w:rsid w:val="00F15159"/>
    <w:rsid w:val="00F1725E"/>
    <w:rsid w:val="00F22155"/>
    <w:rsid w:val="00F22A6B"/>
    <w:rsid w:val="00F25088"/>
    <w:rsid w:val="00F308A8"/>
    <w:rsid w:val="00F32AA3"/>
    <w:rsid w:val="00F36BA1"/>
    <w:rsid w:val="00F405A4"/>
    <w:rsid w:val="00F55B60"/>
    <w:rsid w:val="00F60642"/>
    <w:rsid w:val="00F62119"/>
    <w:rsid w:val="00F7290D"/>
    <w:rsid w:val="00F804B1"/>
    <w:rsid w:val="00F83A37"/>
    <w:rsid w:val="00F83D59"/>
    <w:rsid w:val="00F86F98"/>
    <w:rsid w:val="00F87CCF"/>
    <w:rsid w:val="00F9404C"/>
    <w:rsid w:val="00F954D5"/>
    <w:rsid w:val="00FA5A11"/>
    <w:rsid w:val="00FA6034"/>
    <w:rsid w:val="00FA60FD"/>
    <w:rsid w:val="00FB471C"/>
    <w:rsid w:val="00FB63AA"/>
    <w:rsid w:val="00FC458E"/>
    <w:rsid w:val="00FC5578"/>
    <w:rsid w:val="00FD3AA5"/>
    <w:rsid w:val="00FE0533"/>
    <w:rsid w:val="00FE06E7"/>
    <w:rsid w:val="00FE60FD"/>
    <w:rsid w:val="00FE7D39"/>
    <w:rsid w:val="00FF2744"/>
    <w:rsid w:val="00FF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7FB5CE"/>
  <w15:docId w15:val="{777B4B2B-5CE1-4981-9370-01D9D6385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A60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C2019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20196"/>
  </w:style>
  <w:style w:type="character" w:styleId="Hyperlink">
    <w:name w:val="Hyperlink"/>
    <w:semiHidden/>
    <w:rsid w:val="00C20196"/>
    <w:rPr>
      <w:color w:val="0000FF"/>
      <w:u w:val="single"/>
    </w:rPr>
  </w:style>
  <w:style w:type="paragraph" w:customStyle="1" w:styleId="font1">
    <w:name w:val="font1"/>
    <w:basedOn w:val="Normal"/>
    <w:rsid w:val="00C20196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ro-RO" w:eastAsia="ro-RO"/>
    </w:rPr>
  </w:style>
  <w:style w:type="paragraph" w:styleId="CommentText">
    <w:name w:val="annotation text"/>
    <w:basedOn w:val="Normal"/>
    <w:link w:val="CommentTextChar"/>
    <w:semiHidden/>
    <w:rsid w:val="00C20196"/>
    <w:rPr>
      <w:sz w:val="20"/>
      <w:szCs w:val="20"/>
    </w:rPr>
  </w:style>
  <w:style w:type="table" w:styleId="TableGrid">
    <w:name w:val="Table Grid"/>
    <w:basedOn w:val="TableNormal"/>
    <w:rsid w:val="003272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7038C8"/>
    <w:rPr>
      <w:color w:val="800080"/>
      <w:u w:val="single"/>
    </w:rPr>
  </w:style>
  <w:style w:type="character" w:styleId="CommentReference">
    <w:name w:val="annotation reference"/>
    <w:basedOn w:val="DefaultParagraphFont"/>
    <w:rsid w:val="007C59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7C59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7C59F0"/>
  </w:style>
  <w:style w:type="character" w:customStyle="1" w:styleId="CommentSubjectChar">
    <w:name w:val="Comment Subject Char"/>
    <w:basedOn w:val="CommentTextChar"/>
    <w:link w:val="CommentSubject"/>
    <w:rsid w:val="007C59F0"/>
  </w:style>
  <w:style w:type="paragraph" w:styleId="BalloonText">
    <w:name w:val="Balloon Text"/>
    <w:basedOn w:val="Normal"/>
    <w:link w:val="BalloonTextChar"/>
    <w:rsid w:val="007C59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59F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99592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95921"/>
  </w:style>
  <w:style w:type="character" w:styleId="FootnoteReference">
    <w:name w:val="footnote reference"/>
    <w:basedOn w:val="DefaultParagraphFont"/>
    <w:rsid w:val="00995921"/>
    <w:rPr>
      <w:vertAlign w:val="superscript"/>
    </w:rPr>
  </w:style>
  <w:style w:type="paragraph" w:styleId="Header">
    <w:name w:val="header"/>
    <w:basedOn w:val="Normal"/>
    <w:link w:val="HeaderChar"/>
    <w:rsid w:val="00FC557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C5578"/>
    <w:rPr>
      <w:sz w:val="24"/>
      <w:szCs w:val="24"/>
    </w:rPr>
  </w:style>
  <w:style w:type="paragraph" w:styleId="BodyText">
    <w:name w:val="Body Text"/>
    <w:basedOn w:val="Normal"/>
    <w:link w:val="BodyTextChar"/>
    <w:rsid w:val="0060357A"/>
    <w:rPr>
      <w:rFonts w:ascii="Arial Narrow" w:hAnsi="Arial Narrow"/>
      <w:b/>
      <w:sz w:val="22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60357A"/>
    <w:rPr>
      <w:rFonts w:ascii="Arial Narrow" w:hAnsi="Arial Narrow"/>
      <w:b/>
      <w:sz w:val="22"/>
      <w:lang w:val="en-AU"/>
    </w:rPr>
  </w:style>
  <w:style w:type="paragraph" w:styleId="ListParagraph">
    <w:name w:val="List Paragraph"/>
    <w:aliases w:val="Normal bullet 2,List Paragraph1,Forth level,List1,body 2,List Paragraph11,Listă colorată - Accentuare 11,Bullet,Citation List,Listă paragraf1,Colorful List - Accent 11"/>
    <w:basedOn w:val="Normal"/>
    <w:link w:val="ListParagraphChar"/>
    <w:uiPriority w:val="34"/>
    <w:qFormat/>
    <w:rsid w:val="00B06C9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22EF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ă paragraf1 Char,Colorful List - Accent 11 Char"/>
    <w:link w:val="ListParagraph"/>
    <w:uiPriority w:val="34"/>
    <w:locked/>
    <w:rsid w:val="00D262B3"/>
    <w:rPr>
      <w:sz w:val="24"/>
      <w:szCs w:val="24"/>
    </w:rPr>
  </w:style>
  <w:style w:type="paragraph" w:customStyle="1" w:styleId="Default">
    <w:name w:val="Default"/>
    <w:rsid w:val="00636225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D912C8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666CC9"/>
    <w:rPr>
      <w:b/>
      <w:bCs/>
    </w:rPr>
  </w:style>
  <w:style w:type="character" w:customStyle="1" w:styleId="ln2lnk">
    <w:name w:val="ln2lnk"/>
    <w:basedOn w:val="DefaultParagraphFont"/>
    <w:rsid w:val="00011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0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BFA7D-ABA6-45BF-966D-639EB32B4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2769</Words>
  <Characters>16062</Characters>
  <Application>Microsoft Office Word</Application>
  <DocSecurity>0</DocSecurity>
  <Lines>133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LISTA DE VERIFICARE A PROCEDURII DE ATRIBUIRE A CONTRACTELOR DE ACHIZIŢIE PUBLICĂ,</vt:lpstr>
      <vt:lpstr>LISTA DE VERIFICARE A PROCEDURII DE ATRIBUIRE A CONTRACTELOR DE ACHIZIŢIE PUBLICĂ,</vt:lpstr>
    </vt:vector>
  </TitlesOfParts>
  <Company>ACIS</Company>
  <LinksUpToDate>false</LinksUpToDate>
  <CharactersWithSpaces>18794</CharactersWithSpaces>
  <SharedDoc>false</SharedDoc>
  <HLinks>
    <vt:vector size="66" baseType="variant">
      <vt:variant>
        <vt:i4>393282</vt:i4>
      </vt:variant>
      <vt:variant>
        <vt:i4>33</vt:i4>
      </vt:variant>
      <vt:variant>
        <vt:i4>0</vt:i4>
      </vt:variant>
      <vt:variant>
        <vt:i4>5</vt:i4>
      </vt:variant>
      <vt:variant>
        <vt:lpwstr>http://www.publicitatepublica.ro/</vt:lpwstr>
      </vt:variant>
      <vt:variant>
        <vt:lpwstr/>
      </vt:variant>
      <vt:variant>
        <vt:i4>7929908</vt:i4>
      </vt:variant>
      <vt:variant>
        <vt:i4>30</vt:i4>
      </vt:variant>
      <vt:variant>
        <vt:i4>0</vt:i4>
      </vt:variant>
      <vt:variant>
        <vt:i4>5</vt:i4>
      </vt:variant>
      <vt:variant>
        <vt:lpwstr>http://www.e-licitatie.ro/</vt:lpwstr>
      </vt:variant>
      <vt:variant>
        <vt:lpwstr/>
      </vt:variant>
      <vt:variant>
        <vt:i4>393282</vt:i4>
      </vt:variant>
      <vt:variant>
        <vt:i4>27</vt:i4>
      </vt:variant>
      <vt:variant>
        <vt:i4>0</vt:i4>
      </vt:variant>
      <vt:variant>
        <vt:i4>5</vt:i4>
      </vt:variant>
      <vt:variant>
        <vt:lpwstr>http://www.publicitatepublica.ro/</vt:lpwstr>
      </vt:variant>
      <vt:variant>
        <vt:lpwstr/>
      </vt:variant>
      <vt:variant>
        <vt:i4>7929908</vt:i4>
      </vt:variant>
      <vt:variant>
        <vt:i4>24</vt:i4>
      </vt:variant>
      <vt:variant>
        <vt:i4>0</vt:i4>
      </vt:variant>
      <vt:variant>
        <vt:i4>5</vt:i4>
      </vt:variant>
      <vt:variant>
        <vt:lpwstr>http://www.e-licitatie.ro/</vt:lpwstr>
      </vt:variant>
      <vt:variant>
        <vt:lpwstr/>
      </vt:variant>
      <vt:variant>
        <vt:i4>7929908</vt:i4>
      </vt:variant>
      <vt:variant>
        <vt:i4>21</vt:i4>
      </vt:variant>
      <vt:variant>
        <vt:i4>0</vt:i4>
      </vt:variant>
      <vt:variant>
        <vt:i4>5</vt:i4>
      </vt:variant>
      <vt:variant>
        <vt:lpwstr>http://www.e-licitatie.ro/</vt:lpwstr>
      </vt:variant>
      <vt:variant>
        <vt:lpwstr/>
      </vt:variant>
      <vt:variant>
        <vt:i4>7929908</vt:i4>
      </vt:variant>
      <vt:variant>
        <vt:i4>18</vt:i4>
      </vt:variant>
      <vt:variant>
        <vt:i4>0</vt:i4>
      </vt:variant>
      <vt:variant>
        <vt:i4>5</vt:i4>
      </vt:variant>
      <vt:variant>
        <vt:lpwstr>http://www.e-licitatie.ro/</vt:lpwstr>
      </vt:variant>
      <vt:variant>
        <vt:lpwstr/>
      </vt:variant>
      <vt:variant>
        <vt:i4>393282</vt:i4>
      </vt:variant>
      <vt:variant>
        <vt:i4>15</vt:i4>
      </vt:variant>
      <vt:variant>
        <vt:i4>0</vt:i4>
      </vt:variant>
      <vt:variant>
        <vt:i4>5</vt:i4>
      </vt:variant>
      <vt:variant>
        <vt:lpwstr>http://www.publicitatepublica.ro/</vt:lpwstr>
      </vt:variant>
      <vt:variant>
        <vt:lpwstr/>
      </vt:variant>
      <vt:variant>
        <vt:i4>393282</vt:i4>
      </vt:variant>
      <vt:variant>
        <vt:i4>12</vt:i4>
      </vt:variant>
      <vt:variant>
        <vt:i4>0</vt:i4>
      </vt:variant>
      <vt:variant>
        <vt:i4>5</vt:i4>
      </vt:variant>
      <vt:variant>
        <vt:lpwstr>http://www.publicitatepublica.ro/</vt:lpwstr>
      </vt:variant>
      <vt:variant>
        <vt:lpwstr/>
      </vt:variant>
      <vt:variant>
        <vt:i4>7929908</vt:i4>
      </vt:variant>
      <vt:variant>
        <vt:i4>9</vt:i4>
      </vt:variant>
      <vt:variant>
        <vt:i4>0</vt:i4>
      </vt:variant>
      <vt:variant>
        <vt:i4>5</vt:i4>
      </vt:variant>
      <vt:variant>
        <vt:lpwstr>http://www.e-licitatie.ro/</vt:lpwstr>
      </vt:variant>
      <vt:variant>
        <vt:lpwstr/>
      </vt:variant>
      <vt:variant>
        <vt:i4>393282</vt:i4>
      </vt:variant>
      <vt:variant>
        <vt:i4>6</vt:i4>
      </vt:variant>
      <vt:variant>
        <vt:i4>0</vt:i4>
      </vt:variant>
      <vt:variant>
        <vt:i4>5</vt:i4>
      </vt:variant>
      <vt:variant>
        <vt:lpwstr>http://www.publicitatepublica.ro/</vt:lpwstr>
      </vt:variant>
      <vt:variant>
        <vt:lpwstr/>
      </vt:variant>
      <vt:variant>
        <vt:i4>393282</vt:i4>
      </vt:variant>
      <vt:variant>
        <vt:i4>3</vt:i4>
      </vt:variant>
      <vt:variant>
        <vt:i4>0</vt:i4>
      </vt:variant>
      <vt:variant>
        <vt:i4>5</vt:i4>
      </vt:variant>
      <vt:variant>
        <vt:lpwstr>http://www.publicitatepublica.ro/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DE VERIFICARE A PROCEDURII DE ATRIBUIRE A CONTRACTELOR DE ACHIZIŢIE PUBLICĂ,</dc:title>
  <dc:subject/>
  <dc:creator>Adrian Margarit</dc:creator>
  <cp:keywords/>
  <dc:description/>
  <cp:lastModifiedBy>Nicoleta Decu</cp:lastModifiedBy>
  <cp:revision>24</cp:revision>
  <cp:lastPrinted>2023-01-09T11:14:00Z</cp:lastPrinted>
  <dcterms:created xsi:type="dcterms:W3CDTF">2023-02-23T11:29:00Z</dcterms:created>
  <dcterms:modified xsi:type="dcterms:W3CDTF">2024-01-15T14:44:00Z</dcterms:modified>
</cp:coreProperties>
</file>